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678934" w14:textId="77777777" w:rsidR="00A22758" w:rsidRDefault="00A22758" w:rsidP="00510327"/>
    <w:p w14:paraId="0A076DB4" w14:textId="77777777" w:rsidR="00EA7064" w:rsidRDefault="002F32AB" w:rsidP="00510327">
      <w:r>
        <w:tab/>
      </w:r>
      <w:r>
        <w:tab/>
      </w:r>
      <w:r>
        <w:tab/>
      </w:r>
    </w:p>
    <w:p w14:paraId="5A0855C0" w14:textId="77777777" w:rsidR="00EA7064" w:rsidRDefault="00EA7064" w:rsidP="00510327"/>
    <w:p w14:paraId="0CCE8BE8" w14:textId="77777777" w:rsidR="00EA7064" w:rsidRDefault="00EA7064" w:rsidP="00510327"/>
    <w:p w14:paraId="6AD9FEFF" w14:textId="77777777" w:rsidR="00EA7064" w:rsidRDefault="00EA7064" w:rsidP="00510327"/>
    <w:p w14:paraId="481873EC" w14:textId="77777777" w:rsidR="00956B88" w:rsidRDefault="00956B88" w:rsidP="00F94CE8"/>
    <w:p w14:paraId="6D24052A" w14:textId="77777777" w:rsidR="00956B88" w:rsidRDefault="00956B88" w:rsidP="00F94CE8"/>
    <w:p w14:paraId="19E713B2" w14:textId="77777777" w:rsidR="00956B88" w:rsidRDefault="00956B88" w:rsidP="00F94CE8"/>
    <w:p w14:paraId="50EB5BD2" w14:textId="77777777" w:rsidR="00F94CE8" w:rsidRDefault="00F94CE8" w:rsidP="00F94CE8">
      <w:r>
        <w:t xml:space="preserve">Date </w:t>
      </w:r>
      <w:r w:rsidR="002E4F92">
        <w:t>J</w:t>
      </w:r>
      <w:r w:rsidR="00956B88">
        <w:t>anuary 2026</w:t>
      </w:r>
    </w:p>
    <w:p w14:paraId="702E5E0E" w14:textId="77777777" w:rsidR="00F94CE8" w:rsidRPr="007143E7" w:rsidRDefault="00F94CE8" w:rsidP="00F94CE8">
      <w:pPr>
        <w:rPr>
          <w:b/>
          <w:bCs/>
        </w:rPr>
      </w:pPr>
    </w:p>
    <w:p w14:paraId="3DDB25F7" w14:textId="77777777" w:rsidR="00F94CE8" w:rsidRPr="007143E7" w:rsidRDefault="00F94CE8" w:rsidP="00F94CE8">
      <w:pPr>
        <w:rPr>
          <w:b/>
          <w:bCs/>
        </w:rPr>
      </w:pPr>
      <w:r w:rsidRPr="007143E7">
        <w:rPr>
          <w:b/>
          <w:bCs/>
        </w:rPr>
        <w:t xml:space="preserve">Re: </w:t>
      </w:r>
      <w:r w:rsidR="00661954" w:rsidRPr="007143E7">
        <w:rPr>
          <w:b/>
          <w:bCs/>
        </w:rPr>
        <w:t xml:space="preserve">Community </w:t>
      </w:r>
      <w:r w:rsidR="002E4F92" w:rsidRPr="007143E7">
        <w:rPr>
          <w:b/>
          <w:bCs/>
        </w:rPr>
        <w:t>Connector Vacancy</w:t>
      </w:r>
      <w:r w:rsidRPr="007143E7">
        <w:rPr>
          <w:b/>
          <w:bCs/>
        </w:rPr>
        <w:t xml:space="preserve"> at Langworthy Cornerstone</w:t>
      </w:r>
    </w:p>
    <w:p w14:paraId="1B4C3758" w14:textId="77777777" w:rsidR="00F94CE8" w:rsidRDefault="00F94CE8" w:rsidP="00F94CE8"/>
    <w:p w14:paraId="55F3F0CD" w14:textId="77777777" w:rsidR="00F94CE8" w:rsidRDefault="00F94CE8" w:rsidP="00F94CE8"/>
    <w:p w14:paraId="0A69CD68" w14:textId="77777777" w:rsidR="00F94CE8" w:rsidRDefault="00F94CE8" w:rsidP="00F94CE8">
      <w:r>
        <w:t>Dear Applicant,</w:t>
      </w:r>
    </w:p>
    <w:p w14:paraId="17F9B599" w14:textId="77777777" w:rsidR="00F94CE8" w:rsidRDefault="00F94CE8" w:rsidP="00F94CE8"/>
    <w:p w14:paraId="61B86581" w14:textId="77777777" w:rsidR="00F94CE8" w:rsidRDefault="00F94CE8" w:rsidP="00F94CE8">
      <w:r>
        <w:t>Thank you for the interest the above post.  I am pleased to enclose an application form and further details.</w:t>
      </w:r>
    </w:p>
    <w:p w14:paraId="7A1AE52B" w14:textId="77777777" w:rsidR="00F94CE8" w:rsidRDefault="00F94CE8" w:rsidP="00F94CE8"/>
    <w:p w14:paraId="74D6A49E" w14:textId="77777777" w:rsidR="00F94CE8" w:rsidRDefault="00F94CE8" w:rsidP="00F94CE8">
      <w:r>
        <w:t>You can find out more details about the centre via our website or find us on Facebook</w:t>
      </w:r>
    </w:p>
    <w:p w14:paraId="6976474B" w14:textId="77777777" w:rsidR="00F94CE8" w:rsidRDefault="00F94CE8" w:rsidP="00F94CE8"/>
    <w:p w14:paraId="7999F8DC" w14:textId="77777777" w:rsidR="00F94CE8" w:rsidRDefault="00F94CE8" w:rsidP="00F94CE8">
      <w:r>
        <w:t xml:space="preserve">CVs will </w:t>
      </w:r>
      <w:r w:rsidRPr="007940B8">
        <w:rPr>
          <w:b/>
        </w:rPr>
        <w:t>NOT</w:t>
      </w:r>
      <w:r>
        <w:t xml:space="preserve"> be considered; if you are interested in the job, you </w:t>
      </w:r>
      <w:r w:rsidRPr="007940B8">
        <w:rPr>
          <w:b/>
        </w:rPr>
        <w:t>MUST</w:t>
      </w:r>
      <w:r>
        <w:t xml:space="preserve"> fill in the application form and return it by the deadline.</w:t>
      </w:r>
    </w:p>
    <w:p w14:paraId="22ED105A" w14:textId="77777777" w:rsidR="00F94CE8" w:rsidRDefault="00F94CE8" w:rsidP="00F94CE8"/>
    <w:p w14:paraId="7B990D0E" w14:textId="77777777" w:rsidR="00F94CE8" w:rsidRDefault="00F94CE8" w:rsidP="00F94CE8">
      <w:r>
        <w:t>Care in completing the form will help us to give your application the consideration it deserves; naturally this will be treated in the strictest confidence. Guidance notes to help you complete the form are given over the page.  Please also complete the equal opportunities monitoring form enclosed and return it, along with your application form.</w:t>
      </w:r>
    </w:p>
    <w:p w14:paraId="3996D36A" w14:textId="77777777" w:rsidR="00F94CE8" w:rsidRDefault="00F94CE8" w:rsidP="00F94CE8"/>
    <w:p w14:paraId="6A3950C3" w14:textId="77777777" w:rsidR="00F94CE8" w:rsidRDefault="00F94CE8" w:rsidP="00F94CE8">
      <w:r>
        <w:t>Sending back the completed application form:</w:t>
      </w:r>
    </w:p>
    <w:p w14:paraId="33DC3F14" w14:textId="77777777" w:rsidR="00F94CE8" w:rsidRDefault="00F94CE8" w:rsidP="00F94CE8">
      <w:r>
        <w:t xml:space="preserve">If you are filling in the form by hand use BLACK OR DARK BLUE INK to </w:t>
      </w:r>
      <w:proofErr w:type="gramStart"/>
      <w:r>
        <w:t>enable</w:t>
      </w:r>
      <w:proofErr w:type="gramEnd"/>
      <w:r>
        <w:t xml:space="preserve"> clear photocopies to be taken and return the form to </w:t>
      </w:r>
      <w:r w:rsidR="00956B88">
        <w:t xml:space="preserve">Karen Dyson </w:t>
      </w:r>
      <w:r>
        <w:t>at the above address.</w:t>
      </w:r>
    </w:p>
    <w:p w14:paraId="236CADDF" w14:textId="77777777" w:rsidR="00F94CE8" w:rsidRDefault="00F94CE8" w:rsidP="00F94CE8"/>
    <w:p w14:paraId="1B57020E" w14:textId="77777777" w:rsidR="00F94CE8" w:rsidRDefault="00F94CE8" w:rsidP="00F94CE8">
      <w:r>
        <w:t xml:space="preserve">If completing and returning the form electronically, please use </w:t>
      </w:r>
      <w:proofErr w:type="gramStart"/>
      <w:r>
        <w:t>a</w:t>
      </w:r>
      <w:proofErr w:type="gramEnd"/>
      <w:r>
        <w:t xml:space="preserve"> easy to read font such as Arial and add your name to the file name when saving. Email it as an attachment to </w:t>
      </w:r>
      <w:hyperlink r:id="rId8" w:history="1">
        <w:r w:rsidR="00956B88" w:rsidRPr="00564D2C">
          <w:rPr>
            <w:rStyle w:val="Hyperlink"/>
          </w:rPr>
          <w:t>karen.dyson@langworthycornerstone.co.uk</w:t>
        </w:r>
      </w:hyperlink>
    </w:p>
    <w:p w14:paraId="73F695D8" w14:textId="77777777" w:rsidR="00F94CE8" w:rsidRDefault="00F94CE8" w:rsidP="00F94CE8"/>
    <w:p w14:paraId="55DF799A" w14:textId="77777777" w:rsidR="00F94CE8" w:rsidRDefault="00F94CE8" w:rsidP="00F94CE8">
      <w:r>
        <w:t xml:space="preserve">Should you hear nothing further from us within four weeks of the closing date you may assume that you have been unsuccessful on this occasion. </w:t>
      </w:r>
    </w:p>
    <w:p w14:paraId="7948E5C7" w14:textId="77777777" w:rsidR="00F94CE8" w:rsidRDefault="00F94CE8" w:rsidP="00F94CE8"/>
    <w:p w14:paraId="7CA40584" w14:textId="77777777" w:rsidR="00F94CE8" w:rsidRDefault="00F94CE8" w:rsidP="00F94CE8">
      <w:r>
        <w:t>Don't forget to read the important information over the page</w:t>
      </w:r>
    </w:p>
    <w:p w14:paraId="3B748D78" w14:textId="77777777" w:rsidR="00F94CE8" w:rsidRDefault="00F94CE8" w:rsidP="00F94CE8"/>
    <w:p w14:paraId="0163F975" w14:textId="77777777" w:rsidR="00F94CE8" w:rsidRPr="002E4F92" w:rsidRDefault="00D51FAC" w:rsidP="00F94CE8">
      <w:pPr>
        <w:rPr>
          <w:color w:val="FF0000"/>
        </w:rPr>
      </w:pPr>
      <w:r>
        <w:t>Application deadline</w:t>
      </w:r>
      <w:r w:rsidR="008F395C">
        <w:t>:</w:t>
      </w:r>
      <w:r w:rsidR="00AA64AC">
        <w:t xml:space="preserve"> </w:t>
      </w:r>
      <w:r w:rsidR="00956B88">
        <w:rPr>
          <w:b/>
        </w:rPr>
        <w:t>Friday 6</w:t>
      </w:r>
      <w:r w:rsidR="00956B88" w:rsidRPr="00956B88">
        <w:rPr>
          <w:b/>
          <w:vertAlign w:val="superscript"/>
        </w:rPr>
        <w:t>th</w:t>
      </w:r>
      <w:r w:rsidR="00956B88">
        <w:rPr>
          <w:b/>
        </w:rPr>
        <w:t xml:space="preserve"> February 2026.</w:t>
      </w:r>
    </w:p>
    <w:p w14:paraId="7365AE34" w14:textId="77777777" w:rsidR="00F94CE8" w:rsidRDefault="00F94CE8" w:rsidP="00F94CE8"/>
    <w:p w14:paraId="1ED903A5" w14:textId="77777777" w:rsidR="00D51FAC" w:rsidRDefault="00D51FAC" w:rsidP="00F94CE8">
      <w:r>
        <w:t xml:space="preserve">Applications received after this will not be considered </w:t>
      </w:r>
    </w:p>
    <w:p w14:paraId="066D8E9C" w14:textId="77777777" w:rsidR="00F94CE8" w:rsidRDefault="00F94CE8" w:rsidP="00F94CE8"/>
    <w:p w14:paraId="3404BCF5" w14:textId="77777777" w:rsidR="00F94CE8" w:rsidRDefault="00F94CE8" w:rsidP="00F94CE8">
      <w:r>
        <w:t>Yours</w:t>
      </w:r>
      <w:r w:rsidR="007143E7">
        <w:t xml:space="preserve"> Sincerely,</w:t>
      </w:r>
    </w:p>
    <w:p w14:paraId="34D1C504" w14:textId="77777777" w:rsidR="00F94CE8" w:rsidRDefault="00F94CE8" w:rsidP="00F94CE8"/>
    <w:p w14:paraId="6E800544" w14:textId="77777777" w:rsidR="00F94CE8" w:rsidRPr="007143E7" w:rsidRDefault="007143E7" w:rsidP="00F94CE8">
      <w:pPr>
        <w:rPr>
          <w:rFonts w:ascii="Freestyle Script" w:hAnsi="Freestyle Script"/>
          <w:color w:val="48599F"/>
          <w:sz w:val="44"/>
          <w:szCs w:val="44"/>
        </w:rPr>
      </w:pPr>
      <w:proofErr w:type="spellStart"/>
      <w:r w:rsidRPr="007143E7">
        <w:rPr>
          <w:rFonts w:ascii="Freestyle Script" w:hAnsi="Freestyle Script"/>
          <w:color w:val="48599F"/>
          <w:sz w:val="44"/>
          <w:szCs w:val="44"/>
        </w:rPr>
        <w:t>BFletcher</w:t>
      </w:r>
      <w:proofErr w:type="spellEnd"/>
    </w:p>
    <w:p w14:paraId="4056E13D" w14:textId="77777777" w:rsidR="00F94CE8" w:rsidRDefault="00F94CE8" w:rsidP="00F94CE8"/>
    <w:p w14:paraId="600BAB6A" w14:textId="77777777" w:rsidR="00956B88" w:rsidRDefault="00956B88" w:rsidP="00F94CE8">
      <w:r>
        <w:t>Bev Fletcher</w:t>
      </w:r>
    </w:p>
    <w:p w14:paraId="3ABBDB93" w14:textId="77777777" w:rsidR="00F94CE8" w:rsidRDefault="00F94CE8" w:rsidP="00F94CE8"/>
    <w:p w14:paraId="53E3569D" w14:textId="16B5D6E7" w:rsidR="001F686B" w:rsidRDefault="00956B88" w:rsidP="00F94CE8">
      <w:r>
        <w:t>CEO, Langworthy Cornerstone Association,</w:t>
      </w:r>
    </w:p>
    <w:p w14:paraId="590215C3" w14:textId="77777777" w:rsidR="001F686B" w:rsidRDefault="001F686B">
      <w:r>
        <w:br w:type="page"/>
      </w:r>
    </w:p>
    <w:p w14:paraId="2827B775" w14:textId="77777777" w:rsidR="00956B88" w:rsidRDefault="00956B88" w:rsidP="00F94CE8"/>
    <w:p w14:paraId="3B0C2B1E" w14:textId="77777777" w:rsidR="007940B8" w:rsidRDefault="007940B8" w:rsidP="00510327"/>
    <w:p w14:paraId="123BACB6" w14:textId="77777777" w:rsidR="007940B8" w:rsidRDefault="007940B8" w:rsidP="00510327"/>
    <w:p w14:paraId="165D881A" w14:textId="77777777" w:rsidR="007940B8" w:rsidRPr="007143E7" w:rsidRDefault="007940B8" w:rsidP="007940B8">
      <w:pPr>
        <w:pStyle w:val="Heading1"/>
        <w:rPr>
          <w:rFonts w:cs="Arial"/>
          <w:sz w:val="28"/>
        </w:rPr>
      </w:pPr>
      <w:r w:rsidRPr="007143E7">
        <w:rPr>
          <w:rFonts w:cs="Arial"/>
          <w:sz w:val="28"/>
        </w:rPr>
        <w:t>Completing your application form</w:t>
      </w:r>
    </w:p>
    <w:p w14:paraId="1D3B19F3" w14:textId="77777777" w:rsidR="007940B8" w:rsidRPr="007143E7" w:rsidRDefault="007940B8" w:rsidP="007940B8">
      <w:pPr>
        <w:rPr>
          <w:rFonts w:cs="Arial"/>
        </w:rPr>
      </w:pPr>
    </w:p>
    <w:p w14:paraId="7F5F4435" w14:textId="77777777" w:rsidR="007940B8" w:rsidRDefault="007940B8" w:rsidP="007940B8"/>
    <w:p w14:paraId="04C8A9A8" w14:textId="77777777" w:rsidR="007940B8" w:rsidRDefault="007940B8" w:rsidP="007940B8">
      <w:r>
        <w:t>With your application form, you will have received a Job Description, a Person Specification and any information we feel you may find helpful. Please read ALL the information before you fill in the form.</w:t>
      </w:r>
    </w:p>
    <w:p w14:paraId="21214403" w14:textId="77777777" w:rsidR="007940B8" w:rsidRDefault="007940B8" w:rsidP="007940B8">
      <w:r>
        <w:t xml:space="preserve"> </w:t>
      </w:r>
    </w:p>
    <w:p w14:paraId="143AE07D" w14:textId="77777777" w:rsidR="007940B8" w:rsidRDefault="007940B8" w:rsidP="007940B8">
      <w:r>
        <w:t>The Job Description tells you the work you will do if you are appointed.</w:t>
      </w:r>
    </w:p>
    <w:p w14:paraId="31C2D422" w14:textId="77777777" w:rsidR="007940B8" w:rsidRDefault="007940B8" w:rsidP="007940B8"/>
    <w:p w14:paraId="1A50E316" w14:textId="77777777" w:rsidR="007940B8" w:rsidRDefault="007940B8" w:rsidP="007940B8">
      <w:r>
        <w:t xml:space="preserve">The Person Specification is very important. It tells you what skills, knowledge and experience you will need to be able to do the job. The person specification is set out in terms of essential and desirable criteria. You MUST show how you meet </w:t>
      </w:r>
      <w:proofErr w:type="gramStart"/>
      <w:r>
        <w:t>all of</w:t>
      </w:r>
      <w:proofErr w:type="gramEnd"/>
      <w:r>
        <w:t xml:space="preserve"> the essential criteria, but don't be put off if you do not meet </w:t>
      </w:r>
      <w:proofErr w:type="gramStart"/>
      <w:r>
        <w:t>all of</w:t>
      </w:r>
      <w:proofErr w:type="gramEnd"/>
      <w:r>
        <w:t xml:space="preserve"> the desirable criteria.</w:t>
      </w:r>
    </w:p>
    <w:p w14:paraId="2C248874" w14:textId="77777777" w:rsidR="007940B8" w:rsidRDefault="007940B8" w:rsidP="007940B8"/>
    <w:p w14:paraId="10938C3B" w14:textId="77777777" w:rsidR="007940B8" w:rsidRDefault="007940B8" w:rsidP="007940B8">
      <w:r>
        <w:t xml:space="preserve">Decisions on who to invite for interview are based on what you put on your application form - make sure you show how (with examples) you meet each of the essential criteria and as many of the desirables as you can. </w:t>
      </w:r>
    </w:p>
    <w:p w14:paraId="07776EDB" w14:textId="77777777" w:rsidR="007940B8" w:rsidRDefault="007940B8" w:rsidP="007940B8"/>
    <w:p w14:paraId="0BE47C9D" w14:textId="77777777" w:rsidR="007940B8" w:rsidRDefault="007940B8" w:rsidP="007940B8">
      <w:r>
        <w:t xml:space="preserve">DON'T FORGET that where you are asked for details of relevant experience, it doesn't just mean paid work. </w:t>
      </w:r>
    </w:p>
    <w:p w14:paraId="578D3739" w14:textId="77777777" w:rsidR="007940B8" w:rsidRDefault="007940B8" w:rsidP="007940B8">
      <w:r>
        <w:t xml:space="preserve">You can back up your statements with examples of what you have done in the past either at home, school or college, in paid work or unpaid work, or as a hobby. For </w:t>
      </w:r>
      <w:proofErr w:type="gramStart"/>
      <w:r>
        <w:t>example:-</w:t>
      </w:r>
      <w:proofErr w:type="gramEnd"/>
    </w:p>
    <w:p w14:paraId="5F8C7BA4" w14:textId="77777777" w:rsidR="007940B8" w:rsidRDefault="007940B8" w:rsidP="007940B8">
      <w:r>
        <w:t xml:space="preserve"> </w:t>
      </w:r>
    </w:p>
    <w:p w14:paraId="2B703F09" w14:textId="77777777" w:rsidR="007940B8" w:rsidRDefault="007940B8" w:rsidP="007940B8">
      <w:r>
        <w:t xml:space="preserve">* </w:t>
      </w:r>
      <w:proofErr w:type="gramStart"/>
      <w:r>
        <w:t>running</w:t>
      </w:r>
      <w:proofErr w:type="gramEnd"/>
      <w:r>
        <w:t xml:space="preserve"> a home may involve a range of skills like organising and </w:t>
      </w:r>
      <w:proofErr w:type="gramStart"/>
      <w:r>
        <w:t>budgeting;</w:t>
      </w:r>
      <w:proofErr w:type="gramEnd"/>
      <w:r>
        <w:t xml:space="preserve"> </w:t>
      </w:r>
    </w:p>
    <w:p w14:paraId="0C2F0ACC" w14:textId="77777777" w:rsidR="007940B8" w:rsidRDefault="007940B8" w:rsidP="007940B8">
      <w:r>
        <w:t xml:space="preserve">* </w:t>
      </w:r>
      <w:proofErr w:type="gramStart"/>
      <w:r>
        <w:t>being</w:t>
      </w:r>
      <w:proofErr w:type="gramEnd"/>
      <w:r>
        <w:t xml:space="preserve"> active in a club, tenant's group or other voluntary organisation may show skills like teamwork, communicating, customer care and organisational skills.</w:t>
      </w:r>
    </w:p>
    <w:p w14:paraId="03BDF560" w14:textId="77777777" w:rsidR="007940B8" w:rsidRDefault="007940B8" w:rsidP="007940B8"/>
    <w:p w14:paraId="297B1F5F" w14:textId="77777777" w:rsidR="007940B8" w:rsidRDefault="007940B8" w:rsidP="007940B8">
      <w:pPr>
        <w:pStyle w:val="Heading1"/>
      </w:pPr>
      <w:r>
        <w:rPr>
          <w:rFonts w:ascii="Albertus Medium" w:hAnsi="Albertus Medium" w:cs="Arial"/>
          <w:sz w:val="28"/>
        </w:rPr>
        <w:t>REMEMBER</w:t>
      </w:r>
    </w:p>
    <w:p w14:paraId="736F3B87" w14:textId="77777777" w:rsidR="007940B8" w:rsidRDefault="007940B8" w:rsidP="007940B8"/>
    <w:p w14:paraId="0D4B96D8" w14:textId="77777777" w:rsidR="007940B8" w:rsidRDefault="007940B8" w:rsidP="007940B8">
      <w:r>
        <w:t xml:space="preserve">* Use the application form - </w:t>
      </w:r>
      <w:r>
        <w:rPr>
          <w:b/>
        </w:rPr>
        <w:t>we will not consider CV</w:t>
      </w:r>
      <w:r w:rsidRPr="007940B8">
        <w:rPr>
          <w:b/>
        </w:rPr>
        <w:t>s, resumes etc</w:t>
      </w:r>
      <w:r>
        <w:t>.</w:t>
      </w:r>
    </w:p>
    <w:p w14:paraId="27E6860E" w14:textId="77777777" w:rsidR="007940B8" w:rsidRDefault="007940B8" w:rsidP="007940B8">
      <w:r>
        <w:t>* Use continuation sheets if you need to - but make sure they are firmly attached and have your name on</w:t>
      </w:r>
    </w:p>
    <w:p w14:paraId="51B199A8" w14:textId="77777777" w:rsidR="007940B8" w:rsidRDefault="007940B8" w:rsidP="007940B8">
      <w:r>
        <w:t>* Use ink that will allow clear photocopies to be made</w:t>
      </w:r>
    </w:p>
    <w:p w14:paraId="2560A251" w14:textId="77777777" w:rsidR="007940B8" w:rsidRDefault="007940B8" w:rsidP="007940B8">
      <w:r>
        <w:t>* Make sure you show how you meet all the essential criteria.</w:t>
      </w:r>
    </w:p>
    <w:p w14:paraId="073FC091" w14:textId="77777777" w:rsidR="007940B8" w:rsidRDefault="007940B8" w:rsidP="007940B8">
      <w:r>
        <w:t>* Please remember to complete the Equal Opportunities Monitoring Form since this information helps us to check that everyone is being treated fairly.</w:t>
      </w:r>
    </w:p>
    <w:p w14:paraId="33CB2490" w14:textId="77777777" w:rsidR="007940B8" w:rsidRDefault="007940B8" w:rsidP="007940B8">
      <w:r>
        <w:t>* Please make sure that your application form is returned in good time for the closing date since forms received after the closing date cannot normally be considered.</w:t>
      </w:r>
    </w:p>
    <w:p w14:paraId="13467066" w14:textId="77777777" w:rsidR="007940B8" w:rsidRDefault="007940B8" w:rsidP="007940B8">
      <w:r>
        <w:t xml:space="preserve">* If your application is </w:t>
      </w:r>
      <w:proofErr w:type="gramStart"/>
      <w:r>
        <w:t>unsuccessful</w:t>
      </w:r>
      <w:proofErr w:type="gramEnd"/>
      <w:r>
        <w:t xml:space="preserve"> you can always request feedback by writing to us.</w:t>
      </w:r>
    </w:p>
    <w:p w14:paraId="1052A27E" w14:textId="77777777" w:rsidR="007940B8" w:rsidRDefault="007940B8" w:rsidP="007940B8"/>
    <w:p w14:paraId="4D308068" w14:textId="33D411CF" w:rsidR="001F686B" w:rsidRDefault="007940B8" w:rsidP="007940B8">
      <w:r>
        <w:t>Once again thank you for your interest and good luck with your application.</w:t>
      </w:r>
    </w:p>
    <w:p w14:paraId="69BC0584" w14:textId="77777777" w:rsidR="001F686B" w:rsidRDefault="001F686B">
      <w:r>
        <w:br w:type="page"/>
      </w:r>
    </w:p>
    <w:p w14:paraId="2E3B7CEF" w14:textId="77777777" w:rsidR="00661954" w:rsidRDefault="00661954" w:rsidP="00661954"/>
    <w:p w14:paraId="3B34B398" w14:textId="77777777" w:rsidR="00661954" w:rsidRDefault="00661954" w:rsidP="00661954"/>
    <w:p w14:paraId="6FDA8EBB" w14:textId="77777777" w:rsidR="00661954" w:rsidRPr="007143E7" w:rsidRDefault="00661954" w:rsidP="00661954">
      <w:pPr>
        <w:rPr>
          <w:rFonts w:cs="Arial"/>
          <w:b/>
          <w:sz w:val="24"/>
          <w:u w:val="single"/>
        </w:rPr>
      </w:pPr>
      <w:r w:rsidRPr="007143E7">
        <w:rPr>
          <w:rFonts w:cs="Arial"/>
          <w:b/>
          <w:sz w:val="24"/>
          <w:u w:val="single"/>
        </w:rPr>
        <w:t>Job Pack &amp;</w:t>
      </w:r>
      <w:r w:rsidR="00D51FAC" w:rsidRPr="007143E7">
        <w:rPr>
          <w:rFonts w:cs="Arial"/>
          <w:b/>
          <w:sz w:val="24"/>
          <w:u w:val="single"/>
        </w:rPr>
        <w:t xml:space="preserve"> background information</w:t>
      </w:r>
      <w:r w:rsidR="00D51FAC" w:rsidRPr="007143E7">
        <w:rPr>
          <w:rFonts w:cs="Arial"/>
          <w:b/>
          <w:sz w:val="24"/>
          <w:u w:val="single"/>
        </w:rPr>
        <w:tab/>
      </w:r>
    </w:p>
    <w:p w14:paraId="2EA284D6" w14:textId="77777777" w:rsidR="00661954" w:rsidRPr="007143E7" w:rsidRDefault="00661954" w:rsidP="00661954">
      <w:pPr>
        <w:rPr>
          <w:rFonts w:cs="Arial"/>
        </w:rPr>
      </w:pPr>
    </w:p>
    <w:p w14:paraId="2BCEC49C" w14:textId="77777777" w:rsidR="00661954" w:rsidRPr="007143E7" w:rsidRDefault="00661954" w:rsidP="00661954">
      <w:pPr>
        <w:rPr>
          <w:rFonts w:cs="Arial"/>
          <w:b/>
        </w:rPr>
      </w:pPr>
      <w:r w:rsidRPr="007143E7">
        <w:rPr>
          <w:rFonts w:cs="Arial"/>
          <w:b/>
        </w:rPr>
        <w:t>Salford Wellbeing Matters – Community Connector Post at Langworthy Cornerstone Association</w:t>
      </w:r>
    </w:p>
    <w:p w14:paraId="3659575C" w14:textId="77777777" w:rsidR="00661954" w:rsidRPr="007143E7" w:rsidRDefault="00661954" w:rsidP="00661954">
      <w:pPr>
        <w:rPr>
          <w:rFonts w:cs="Arial"/>
        </w:rPr>
      </w:pPr>
    </w:p>
    <w:p w14:paraId="1C79313A" w14:textId="77777777" w:rsidR="00661954" w:rsidRPr="007143E7" w:rsidRDefault="00661954" w:rsidP="00661954">
      <w:pPr>
        <w:rPr>
          <w:rFonts w:cs="Arial"/>
          <w:b/>
        </w:rPr>
      </w:pPr>
      <w:r w:rsidRPr="007143E7">
        <w:rPr>
          <w:rFonts w:cs="Arial"/>
          <w:b/>
        </w:rPr>
        <w:t>Langworthy Cornerstone Association</w:t>
      </w:r>
      <w:r w:rsidRPr="007143E7">
        <w:rPr>
          <w:rFonts w:cs="Arial"/>
        </w:rPr>
        <w:t xml:space="preserve"> is a Registered Charity &amp; Co Ltd by Guarantee</w:t>
      </w:r>
    </w:p>
    <w:p w14:paraId="70623883" w14:textId="77777777" w:rsidR="00661954" w:rsidRPr="007143E7" w:rsidRDefault="00661954" w:rsidP="00661954">
      <w:pPr>
        <w:rPr>
          <w:rFonts w:cs="Arial"/>
        </w:rPr>
      </w:pPr>
      <w:r w:rsidRPr="007143E7">
        <w:rPr>
          <w:rFonts w:cs="Arial"/>
        </w:rPr>
        <w:t>Local people are strongly represented on our Board, and all our General Members (Cornerstone Champions) are local.</w:t>
      </w:r>
    </w:p>
    <w:p w14:paraId="031EED82" w14:textId="77777777" w:rsidR="00661954" w:rsidRPr="007143E7" w:rsidRDefault="00661954" w:rsidP="00661954">
      <w:pPr>
        <w:rPr>
          <w:rFonts w:cs="Arial"/>
        </w:rPr>
      </w:pPr>
      <w:r w:rsidRPr="007143E7">
        <w:rPr>
          <w:rFonts w:cs="Arial"/>
        </w:rPr>
        <w:t xml:space="preserve">We have been managing Langworthy Cornerstone since 2006, providing health </w:t>
      </w:r>
      <w:r w:rsidR="00956B88" w:rsidRPr="007143E7">
        <w:rPr>
          <w:rFonts w:cs="Arial"/>
        </w:rPr>
        <w:t>and</w:t>
      </w:r>
      <w:r w:rsidRPr="007143E7">
        <w:rPr>
          <w:rFonts w:cs="Arial"/>
        </w:rPr>
        <w:t xml:space="preserve"> well-being services for local people in a friendly </w:t>
      </w:r>
      <w:r w:rsidR="00956B88" w:rsidRPr="007143E7">
        <w:rPr>
          <w:rFonts w:cs="Arial"/>
        </w:rPr>
        <w:t>and</w:t>
      </w:r>
      <w:r w:rsidRPr="007143E7">
        <w:rPr>
          <w:rFonts w:cs="Arial"/>
        </w:rPr>
        <w:t xml:space="preserve"> supportive community environment. </w:t>
      </w:r>
    </w:p>
    <w:p w14:paraId="548A47B4" w14:textId="77777777" w:rsidR="00661954" w:rsidRPr="007143E7" w:rsidRDefault="00661954" w:rsidP="00661954">
      <w:pPr>
        <w:rPr>
          <w:rFonts w:cs="Arial"/>
        </w:rPr>
      </w:pPr>
      <w:r w:rsidRPr="007143E7">
        <w:rPr>
          <w:rFonts w:cs="Arial"/>
        </w:rPr>
        <w:t>We promote healthier lifestyles by encouraging a better diet, reducing isolation and low mood, increasing physical activity and by providing access to advice and one to one support.</w:t>
      </w:r>
    </w:p>
    <w:p w14:paraId="57ED9610" w14:textId="77777777" w:rsidR="007563D3" w:rsidRPr="007143E7" w:rsidRDefault="00661954" w:rsidP="00661954">
      <w:pPr>
        <w:rPr>
          <w:rFonts w:cs="Arial"/>
        </w:rPr>
      </w:pPr>
      <w:r w:rsidRPr="007143E7">
        <w:rPr>
          <w:rFonts w:cs="Arial"/>
        </w:rPr>
        <w:t xml:space="preserve">The centre provides a range of health &amp; wellbeing services to local people including; Health activities, a GP </w:t>
      </w:r>
      <w:r w:rsidR="00956B88" w:rsidRPr="007143E7">
        <w:rPr>
          <w:rFonts w:cs="Arial"/>
        </w:rPr>
        <w:t>Practice</w:t>
      </w:r>
      <w:r w:rsidRPr="007143E7">
        <w:rPr>
          <w:rFonts w:cs="Arial"/>
        </w:rPr>
        <w:t xml:space="preserve">, </w:t>
      </w:r>
      <w:r w:rsidR="007563D3" w:rsidRPr="007143E7">
        <w:rPr>
          <w:rFonts w:cs="Arial"/>
        </w:rPr>
        <w:t xml:space="preserve">a Diabetic Eye Clinic, </w:t>
      </w:r>
      <w:r w:rsidR="00956B88" w:rsidRPr="007143E7">
        <w:rPr>
          <w:rFonts w:cs="Arial"/>
        </w:rPr>
        <w:t xml:space="preserve">Jigsaw Community </w:t>
      </w:r>
      <w:r w:rsidRPr="007143E7">
        <w:rPr>
          <w:rFonts w:cs="Arial"/>
        </w:rPr>
        <w:t xml:space="preserve">cafe, </w:t>
      </w:r>
      <w:r w:rsidR="00956B88" w:rsidRPr="007143E7">
        <w:rPr>
          <w:rFonts w:cs="Arial"/>
        </w:rPr>
        <w:t>a Family Hub providing C</w:t>
      </w:r>
      <w:r w:rsidRPr="007143E7">
        <w:rPr>
          <w:rFonts w:cs="Arial"/>
        </w:rPr>
        <w:t xml:space="preserve">hildcare and </w:t>
      </w:r>
      <w:r w:rsidR="00956B88" w:rsidRPr="007143E7">
        <w:rPr>
          <w:rFonts w:cs="Arial"/>
        </w:rPr>
        <w:t>F</w:t>
      </w:r>
      <w:r w:rsidRPr="007143E7">
        <w:rPr>
          <w:rFonts w:cs="Arial"/>
        </w:rPr>
        <w:t xml:space="preserve">amily support, </w:t>
      </w:r>
      <w:r w:rsidR="00956B88" w:rsidRPr="007143E7">
        <w:rPr>
          <w:rFonts w:cs="Arial"/>
        </w:rPr>
        <w:t>Training and E</w:t>
      </w:r>
      <w:r w:rsidRPr="007143E7">
        <w:rPr>
          <w:rFonts w:cs="Arial"/>
        </w:rPr>
        <w:t xml:space="preserve">ducational activities, Men’s Health, </w:t>
      </w:r>
      <w:r w:rsidR="00956B88" w:rsidRPr="007143E7">
        <w:rPr>
          <w:rFonts w:cs="Arial"/>
        </w:rPr>
        <w:t>Nutrition Advice</w:t>
      </w:r>
      <w:r w:rsidR="007563D3" w:rsidRPr="007143E7">
        <w:rPr>
          <w:rFonts w:cs="Arial"/>
        </w:rPr>
        <w:t xml:space="preserve">, Pilates, Zumba, Sound Therapy, </w:t>
      </w:r>
      <w:proofErr w:type="spellStart"/>
      <w:r w:rsidR="007143E7">
        <w:rPr>
          <w:rFonts w:cs="Arial"/>
        </w:rPr>
        <w:t>Kurling</w:t>
      </w:r>
      <w:proofErr w:type="spellEnd"/>
      <w:r w:rsidR="007143E7">
        <w:rPr>
          <w:rFonts w:cs="Arial"/>
        </w:rPr>
        <w:t xml:space="preserve">, Food Club, Food Cycle, </w:t>
      </w:r>
      <w:r w:rsidR="007563D3" w:rsidRPr="007143E7">
        <w:rPr>
          <w:rFonts w:cs="Arial"/>
        </w:rPr>
        <w:t xml:space="preserve">Chair based exercises, Karate, </w:t>
      </w:r>
      <w:r w:rsidRPr="007143E7">
        <w:rPr>
          <w:rFonts w:cs="Arial"/>
        </w:rPr>
        <w:t xml:space="preserve">Volunteering </w:t>
      </w:r>
      <w:r w:rsidR="007563D3" w:rsidRPr="007143E7">
        <w:rPr>
          <w:rFonts w:cs="Arial"/>
        </w:rPr>
        <w:t>and</w:t>
      </w:r>
      <w:r w:rsidRPr="007143E7">
        <w:rPr>
          <w:rFonts w:cs="Arial"/>
        </w:rPr>
        <w:t xml:space="preserve"> Access to employmen</w:t>
      </w:r>
      <w:r w:rsidR="007563D3" w:rsidRPr="007143E7">
        <w:rPr>
          <w:rFonts w:cs="Arial"/>
        </w:rPr>
        <w:t>t</w:t>
      </w:r>
      <w:r w:rsidRPr="007143E7">
        <w:rPr>
          <w:rFonts w:cs="Arial"/>
        </w:rPr>
        <w:t>, room hire and office accommodation</w:t>
      </w:r>
      <w:r w:rsidR="007143E7">
        <w:rPr>
          <w:rFonts w:cs="Arial"/>
        </w:rPr>
        <w:t>.</w:t>
      </w:r>
      <w:r w:rsidR="007563D3" w:rsidRPr="007143E7">
        <w:rPr>
          <w:rFonts w:cs="Arial"/>
        </w:rPr>
        <w:t xml:space="preserve"> </w:t>
      </w:r>
      <w:r w:rsidRPr="007143E7">
        <w:rPr>
          <w:rFonts w:cs="Arial"/>
        </w:rPr>
        <w:t xml:space="preserve"> </w:t>
      </w:r>
      <w:hyperlink r:id="rId9" w:history="1">
        <w:r w:rsidR="007563D3" w:rsidRPr="007143E7">
          <w:rPr>
            <w:rStyle w:val="Hyperlink"/>
            <w:rFonts w:cs="Arial"/>
          </w:rPr>
          <w:t>https://langworthycornerstone.co.uk/</w:t>
        </w:r>
      </w:hyperlink>
      <w:r w:rsidR="007563D3" w:rsidRPr="007143E7">
        <w:rPr>
          <w:rFonts w:cs="Arial"/>
        </w:rPr>
        <w:t xml:space="preserve"> and Facebook page </w:t>
      </w:r>
      <w:hyperlink r:id="rId10" w:history="1">
        <w:r w:rsidR="007563D3" w:rsidRPr="007143E7">
          <w:rPr>
            <w:rStyle w:val="Hyperlink"/>
            <w:rFonts w:cs="Arial"/>
          </w:rPr>
          <w:t>http://tinyurl.com/cxafbch</w:t>
        </w:r>
      </w:hyperlink>
      <w:r w:rsidR="007563D3" w:rsidRPr="007143E7">
        <w:rPr>
          <w:rFonts w:cs="Arial"/>
        </w:rPr>
        <w:t xml:space="preserve"> for further </w:t>
      </w:r>
      <w:r w:rsidR="007143E7">
        <w:rPr>
          <w:rFonts w:cs="Arial"/>
        </w:rPr>
        <w:t xml:space="preserve">activities and </w:t>
      </w:r>
      <w:r w:rsidR="007563D3" w:rsidRPr="007143E7">
        <w:rPr>
          <w:rFonts w:cs="Arial"/>
        </w:rPr>
        <w:t>information.</w:t>
      </w:r>
      <w:r w:rsidRPr="007143E7">
        <w:rPr>
          <w:rFonts w:cs="Arial"/>
        </w:rPr>
        <w:t xml:space="preserve"> </w:t>
      </w:r>
    </w:p>
    <w:p w14:paraId="50A2D434" w14:textId="77777777" w:rsidR="007143E7" w:rsidRDefault="007143E7" w:rsidP="00661954">
      <w:pPr>
        <w:rPr>
          <w:rFonts w:cs="Arial"/>
        </w:rPr>
      </w:pPr>
    </w:p>
    <w:p w14:paraId="11B3BA6A" w14:textId="77777777" w:rsidR="00661954" w:rsidRPr="007143E7" w:rsidRDefault="00661954" w:rsidP="00661954">
      <w:pPr>
        <w:rPr>
          <w:rFonts w:cs="Arial"/>
        </w:rPr>
      </w:pPr>
      <w:r w:rsidRPr="007143E7">
        <w:rPr>
          <w:rFonts w:cs="Arial"/>
        </w:rPr>
        <w:t>We work in partnership with other providers to develop new services to meet local need. We conduct regular research to measure the outcomes we are achieving for local people.</w:t>
      </w:r>
    </w:p>
    <w:p w14:paraId="37034116" w14:textId="77777777" w:rsidR="007563D3" w:rsidRPr="007143E7" w:rsidRDefault="007563D3" w:rsidP="00661954">
      <w:pPr>
        <w:rPr>
          <w:rFonts w:cs="Arial"/>
        </w:rPr>
      </w:pPr>
    </w:p>
    <w:p w14:paraId="12E4B4E6" w14:textId="77777777" w:rsidR="00661954" w:rsidRPr="007143E7" w:rsidRDefault="00661954" w:rsidP="00661954">
      <w:pPr>
        <w:rPr>
          <w:rFonts w:cs="Arial"/>
          <w:b/>
          <w:bCs/>
          <w:i/>
          <w:iCs/>
        </w:rPr>
      </w:pPr>
      <w:r w:rsidRPr="007143E7">
        <w:rPr>
          <w:rFonts w:cs="Arial"/>
          <w:b/>
          <w:bCs/>
          <w:i/>
          <w:iCs/>
        </w:rPr>
        <w:t xml:space="preserve">Our Aim: ‘Working to improve the health and wellbeing of the people of Salford and especially those </w:t>
      </w:r>
      <w:r w:rsidR="007563D3" w:rsidRPr="007143E7">
        <w:rPr>
          <w:rFonts w:cs="Arial"/>
          <w:b/>
          <w:bCs/>
          <w:i/>
          <w:iCs/>
        </w:rPr>
        <w:t xml:space="preserve">in </w:t>
      </w:r>
      <w:proofErr w:type="gramStart"/>
      <w:r w:rsidR="007563D3" w:rsidRPr="007143E7">
        <w:rPr>
          <w:rFonts w:cs="Arial"/>
          <w:b/>
          <w:bCs/>
          <w:i/>
          <w:iCs/>
        </w:rPr>
        <w:t>South East</w:t>
      </w:r>
      <w:proofErr w:type="gramEnd"/>
      <w:r w:rsidR="007563D3" w:rsidRPr="007143E7">
        <w:rPr>
          <w:rFonts w:cs="Arial"/>
          <w:b/>
          <w:bCs/>
          <w:i/>
          <w:iCs/>
        </w:rPr>
        <w:t xml:space="preserve"> Salford’ </w:t>
      </w:r>
    </w:p>
    <w:p w14:paraId="6AFC8F1A" w14:textId="77777777" w:rsidR="00661954" w:rsidRPr="007143E7" w:rsidRDefault="00661954" w:rsidP="00661954">
      <w:pPr>
        <w:rPr>
          <w:rFonts w:cs="Arial"/>
        </w:rPr>
      </w:pPr>
    </w:p>
    <w:p w14:paraId="760AD772" w14:textId="77777777" w:rsidR="00661954" w:rsidRPr="007143E7" w:rsidDel="00F727ED" w:rsidRDefault="00661954" w:rsidP="00661954">
      <w:pPr>
        <w:rPr>
          <w:del w:id="0" w:author="Bev Fletcher" w:date="2026-01-12T11:41:00Z" w16du:dateUtc="2026-01-12T11:41:00Z"/>
          <w:rFonts w:cs="Arial"/>
          <w:b/>
        </w:rPr>
      </w:pPr>
      <w:r w:rsidRPr="007143E7">
        <w:rPr>
          <w:rFonts w:cs="Arial"/>
          <w:b/>
        </w:rPr>
        <w:t xml:space="preserve">Information Specific to the </w:t>
      </w:r>
      <w:proofErr w:type="spellStart"/>
      <w:r w:rsidRPr="007143E7">
        <w:rPr>
          <w:rFonts w:cs="Arial"/>
          <w:b/>
        </w:rPr>
        <w:t>Role</w:t>
      </w:r>
    </w:p>
    <w:p w14:paraId="12DB80AE" w14:textId="77777777" w:rsidR="00EB539B" w:rsidRPr="007143E7" w:rsidRDefault="00EB539B" w:rsidP="00EB539B">
      <w:pPr>
        <w:rPr>
          <w:rFonts w:cs="Arial"/>
          <w:b/>
          <w:sz w:val="24"/>
        </w:rPr>
      </w:pPr>
      <w:r w:rsidRPr="007143E7">
        <w:rPr>
          <w:rFonts w:cs="Arial"/>
          <w:b/>
          <w:sz w:val="24"/>
        </w:rPr>
        <w:t>Job</w:t>
      </w:r>
      <w:proofErr w:type="spellEnd"/>
      <w:r w:rsidRPr="007143E7">
        <w:rPr>
          <w:rFonts w:cs="Arial"/>
          <w:b/>
          <w:sz w:val="24"/>
        </w:rPr>
        <w:t xml:space="preserve"> Description – Community Connector</w:t>
      </w:r>
    </w:p>
    <w:p w14:paraId="09E448A3" w14:textId="77777777" w:rsidR="00EB539B" w:rsidRPr="007143E7" w:rsidRDefault="00EB539B" w:rsidP="00EB539B">
      <w:pPr>
        <w:rPr>
          <w:rFonts w:cs="Arial"/>
          <w:sz w:val="24"/>
        </w:rPr>
      </w:pPr>
      <w:r w:rsidRPr="007143E7">
        <w:rPr>
          <w:rFonts w:cs="Arial"/>
          <w:sz w:val="24"/>
        </w:rPr>
        <w:t>Grade: £</w:t>
      </w:r>
      <w:r w:rsidR="00277B89">
        <w:rPr>
          <w:rFonts w:cs="Arial"/>
          <w:sz w:val="24"/>
        </w:rPr>
        <w:t>32,154</w:t>
      </w:r>
      <w:r w:rsidRPr="007143E7">
        <w:rPr>
          <w:rFonts w:cs="Arial"/>
          <w:sz w:val="24"/>
        </w:rPr>
        <w:t xml:space="preserve"> (NJC 19)</w:t>
      </w:r>
    </w:p>
    <w:p w14:paraId="15C35C40" w14:textId="77777777" w:rsidR="00EB539B" w:rsidRPr="007143E7" w:rsidRDefault="00EB539B" w:rsidP="00EB539B">
      <w:pPr>
        <w:rPr>
          <w:rFonts w:cs="Arial"/>
          <w:sz w:val="24"/>
        </w:rPr>
      </w:pPr>
      <w:r w:rsidRPr="007143E7">
        <w:rPr>
          <w:rFonts w:cs="Arial"/>
          <w:sz w:val="24"/>
        </w:rPr>
        <w:t xml:space="preserve">Hours: </w:t>
      </w:r>
      <w:r w:rsidRPr="007143E7">
        <w:rPr>
          <w:rFonts w:cs="Arial"/>
          <w:noProof/>
          <w:sz w:val="24"/>
        </w:rPr>
        <w:t>Full-Time</w:t>
      </w:r>
      <w:r w:rsidR="00E55618" w:rsidRPr="007143E7">
        <w:rPr>
          <w:rFonts w:cs="Arial"/>
          <w:noProof/>
          <w:sz w:val="24"/>
        </w:rPr>
        <w:t xml:space="preserve"> (37 h.p.w.)</w:t>
      </w:r>
      <w:r w:rsidRPr="007143E7">
        <w:rPr>
          <w:rFonts w:cs="Arial"/>
          <w:sz w:val="24"/>
        </w:rPr>
        <w:t xml:space="preserve">: </w:t>
      </w:r>
      <w:r w:rsidRPr="007143E7">
        <w:rPr>
          <w:rFonts w:cs="Arial"/>
          <w:i/>
          <w:sz w:val="24"/>
        </w:rPr>
        <w:t>Fixed term: to 30</w:t>
      </w:r>
      <w:r w:rsidRPr="007143E7">
        <w:rPr>
          <w:rFonts w:cs="Arial"/>
          <w:i/>
          <w:sz w:val="24"/>
          <w:vertAlign w:val="superscript"/>
        </w:rPr>
        <w:t>th</w:t>
      </w:r>
      <w:r w:rsidRPr="007143E7">
        <w:rPr>
          <w:rFonts w:cs="Arial"/>
          <w:i/>
          <w:sz w:val="24"/>
        </w:rPr>
        <w:t xml:space="preserve"> March 202</w:t>
      </w:r>
      <w:r w:rsidR="007143E7" w:rsidRPr="007143E7">
        <w:rPr>
          <w:rFonts w:cs="Arial"/>
          <w:i/>
          <w:sz w:val="24"/>
        </w:rPr>
        <w:t>7</w:t>
      </w:r>
      <w:r w:rsidRPr="007143E7">
        <w:rPr>
          <w:rFonts w:cs="Arial"/>
          <w:i/>
          <w:sz w:val="24"/>
        </w:rPr>
        <w:t xml:space="preserve"> (pending future funding</w:t>
      </w:r>
      <w:r w:rsidRPr="007143E7">
        <w:rPr>
          <w:rFonts w:cs="Arial"/>
          <w:sz w:val="24"/>
        </w:rPr>
        <w:t>)</w:t>
      </w:r>
    </w:p>
    <w:p w14:paraId="02B6BE39" w14:textId="77777777" w:rsidR="00EB539B" w:rsidRPr="007143E7" w:rsidRDefault="00EB539B" w:rsidP="00EB539B">
      <w:pPr>
        <w:rPr>
          <w:rFonts w:cs="Arial"/>
          <w:sz w:val="24"/>
        </w:rPr>
      </w:pPr>
      <w:r w:rsidRPr="007143E7">
        <w:rPr>
          <w:rFonts w:cs="Arial"/>
          <w:sz w:val="24"/>
        </w:rPr>
        <w:t>25 days holiday per year plus bank holidays, 8% pension contribution (1% employee contribution), mileage rate, cycle to work scheme.</w:t>
      </w:r>
    </w:p>
    <w:p w14:paraId="37AC424F" w14:textId="77777777" w:rsidR="00EB539B" w:rsidRPr="007143E7" w:rsidRDefault="00EB539B" w:rsidP="00EB539B">
      <w:pPr>
        <w:rPr>
          <w:rFonts w:cs="Arial"/>
          <w:sz w:val="24"/>
        </w:rPr>
      </w:pPr>
      <w:r w:rsidRPr="007143E7">
        <w:rPr>
          <w:rFonts w:cs="Arial"/>
          <w:sz w:val="24"/>
        </w:rPr>
        <w:t>DBS: Enhanced</w:t>
      </w:r>
    </w:p>
    <w:p w14:paraId="6678B3FB" w14:textId="77777777" w:rsidR="00EB539B" w:rsidRPr="007143E7" w:rsidRDefault="00EB539B" w:rsidP="00EB539B">
      <w:pPr>
        <w:rPr>
          <w:rFonts w:cs="Arial"/>
          <w:sz w:val="24"/>
        </w:rPr>
      </w:pPr>
      <w:r w:rsidRPr="007143E7">
        <w:rPr>
          <w:rFonts w:cs="Arial"/>
          <w:sz w:val="24"/>
        </w:rPr>
        <w:t>Responsible to: LCA C</w:t>
      </w:r>
      <w:r w:rsidR="007143E7" w:rsidRPr="007143E7">
        <w:rPr>
          <w:rFonts w:cs="Arial"/>
          <w:sz w:val="24"/>
        </w:rPr>
        <w:t>EO</w:t>
      </w:r>
    </w:p>
    <w:p w14:paraId="3F9D8883" w14:textId="77777777" w:rsidR="00EB539B" w:rsidRPr="007143E7" w:rsidRDefault="00EB539B" w:rsidP="00EB539B">
      <w:pPr>
        <w:rPr>
          <w:rFonts w:cs="Arial"/>
          <w:i/>
          <w:color w:val="FF0000"/>
          <w:sz w:val="24"/>
        </w:rPr>
      </w:pPr>
      <w:r w:rsidRPr="007143E7">
        <w:rPr>
          <w:rFonts w:cs="Arial"/>
          <w:sz w:val="24"/>
        </w:rPr>
        <w:t xml:space="preserve">Location: Langworthy Cornerstone </w:t>
      </w:r>
    </w:p>
    <w:p w14:paraId="198AEBC0" w14:textId="77777777" w:rsidR="00EB539B" w:rsidRPr="007143E7" w:rsidRDefault="00EB539B" w:rsidP="00EB539B">
      <w:pPr>
        <w:rPr>
          <w:rFonts w:cs="Arial"/>
          <w:i/>
          <w:color w:val="FF0000"/>
        </w:rPr>
      </w:pPr>
    </w:p>
    <w:p w14:paraId="50EC816B" w14:textId="77777777" w:rsidR="00F727ED" w:rsidRDefault="00F727ED" w:rsidP="00EB539B">
      <w:pPr>
        <w:rPr>
          <w:rFonts w:cs="Arial"/>
          <w:b/>
        </w:rPr>
      </w:pPr>
    </w:p>
    <w:p w14:paraId="6E081610" w14:textId="77777777" w:rsidR="00F727ED" w:rsidRDefault="00F727ED" w:rsidP="00EB539B">
      <w:pPr>
        <w:rPr>
          <w:rFonts w:cs="Arial"/>
          <w:b/>
        </w:rPr>
      </w:pPr>
      <w:r>
        <w:rPr>
          <w:rFonts w:cs="Arial"/>
          <w:b/>
        </w:rPr>
        <w:t xml:space="preserve">Overview </w:t>
      </w:r>
    </w:p>
    <w:p w14:paraId="08BE3046" w14:textId="03DE84A5" w:rsidR="00F727ED" w:rsidRPr="00F727ED" w:rsidRDefault="00F727ED" w:rsidP="00F727ED">
      <w:pPr>
        <w:pStyle w:val="PlainText"/>
        <w:rPr>
          <w:rFonts w:ascii="Arial" w:hAnsi="Arial" w:cs="Arial"/>
        </w:rPr>
      </w:pPr>
      <w:r>
        <w:rPr>
          <w:rFonts w:ascii="Arial" w:hAnsi="Arial" w:cs="Arial"/>
        </w:rPr>
        <w:t xml:space="preserve">The Community Connector will be based at Langworthy Cornerstone and employed by </w:t>
      </w:r>
      <w:r w:rsidR="00DA56E1">
        <w:rPr>
          <w:rFonts w:ascii="Arial" w:hAnsi="Arial" w:cs="Arial"/>
        </w:rPr>
        <w:t>the</w:t>
      </w:r>
      <w:r>
        <w:rPr>
          <w:rFonts w:ascii="Arial" w:hAnsi="Arial" w:cs="Arial"/>
        </w:rPr>
        <w:t xml:space="preserve"> Charity and will work towards the Partnership objectives of the </w:t>
      </w:r>
      <w:r w:rsidRPr="00F727ED">
        <w:rPr>
          <w:rFonts w:ascii="Arial" w:hAnsi="Arial" w:cs="Arial"/>
        </w:rPr>
        <w:t>Wellbeing Matters</w:t>
      </w:r>
      <w:r>
        <w:rPr>
          <w:rFonts w:ascii="Arial" w:hAnsi="Arial" w:cs="Arial"/>
        </w:rPr>
        <w:t xml:space="preserve"> Programme.</w:t>
      </w:r>
    </w:p>
    <w:p w14:paraId="034E9286" w14:textId="77777777" w:rsidR="00F727ED" w:rsidRPr="00F727ED" w:rsidRDefault="00F727ED" w:rsidP="00F727ED">
      <w:pPr>
        <w:pStyle w:val="PlainText"/>
        <w:rPr>
          <w:rFonts w:ascii="Arial" w:hAnsi="Arial" w:cs="Arial"/>
        </w:rPr>
      </w:pPr>
    </w:p>
    <w:p w14:paraId="7857CEC8" w14:textId="77777777" w:rsidR="00F727ED" w:rsidRPr="00F727ED" w:rsidRDefault="00F727ED" w:rsidP="00F727ED">
      <w:pPr>
        <w:pStyle w:val="PlainText"/>
        <w:rPr>
          <w:rFonts w:ascii="Arial" w:hAnsi="Arial" w:cs="Arial"/>
        </w:rPr>
      </w:pPr>
      <w:r w:rsidRPr="00F727ED">
        <w:rPr>
          <w:rFonts w:ascii="Arial" w:hAnsi="Arial" w:cs="Arial"/>
        </w:rPr>
        <w:t>The Wellbeing Matters programme is a Voluntary, Community and Social Enterprise led initiative delivered by Salford CVS that focuses on Person and Community Centred Approaches to improving the wellbeing of Salford people. Wellbeing Matters is led by Salford CVS in partnership with five VSCE anchor organisations employ a Community Connector/s (The Big Life Group, START inspiring Minds, Social Adventures, Inspiring Communities Together and Langworthy Cornerstone).</w:t>
      </w:r>
    </w:p>
    <w:p w14:paraId="5BA4C006" w14:textId="77777777" w:rsidR="00F727ED" w:rsidRPr="00F727ED" w:rsidRDefault="00F727ED" w:rsidP="00F727ED">
      <w:pPr>
        <w:pStyle w:val="PlainText"/>
        <w:rPr>
          <w:rFonts w:ascii="Arial" w:hAnsi="Arial" w:cs="Arial"/>
        </w:rPr>
      </w:pPr>
    </w:p>
    <w:p w14:paraId="5A679034" w14:textId="77777777" w:rsidR="00F727ED" w:rsidRPr="00F727ED" w:rsidRDefault="00F727ED" w:rsidP="00F727ED">
      <w:pPr>
        <w:pStyle w:val="PlainText"/>
        <w:rPr>
          <w:rFonts w:ascii="Arial" w:hAnsi="Arial" w:cs="Arial"/>
        </w:rPr>
      </w:pPr>
      <w:r w:rsidRPr="00F727ED">
        <w:rPr>
          <w:rFonts w:ascii="Arial" w:hAnsi="Arial" w:cs="Arial"/>
        </w:rPr>
        <w:t xml:space="preserve">A key element of Wellbeing Matters is the community connecting / social prescribing programme that connects people referred by health professionals with a non-medical need to local community assets to support their wellbeing, independence, and to reduce social isolation. The programme aims to support people to feel more connected to their communities, more confident, and less socially isolated by linking them into local groups and services. The goal is for people to be better equipped to manage their own health and wellbeing.  </w:t>
      </w:r>
    </w:p>
    <w:p w14:paraId="5213F58E" w14:textId="77777777" w:rsidR="00F727ED" w:rsidRPr="00F727ED" w:rsidRDefault="00F727ED" w:rsidP="00F727ED">
      <w:pPr>
        <w:pStyle w:val="PlainText"/>
        <w:rPr>
          <w:rFonts w:ascii="Arial" w:hAnsi="Arial" w:cs="Arial"/>
        </w:rPr>
      </w:pPr>
    </w:p>
    <w:p w14:paraId="62C01A2E" w14:textId="77777777" w:rsidR="00F727ED" w:rsidRPr="00F727ED" w:rsidRDefault="00F727ED" w:rsidP="00F727ED">
      <w:pPr>
        <w:pStyle w:val="PlainText"/>
        <w:rPr>
          <w:rFonts w:ascii="Arial" w:hAnsi="Arial" w:cs="Arial"/>
        </w:rPr>
      </w:pPr>
      <w:r w:rsidRPr="00F727ED">
        <w:rPr>
          <w:rFonts w:ascii="Arial" w:hAnsi="Arial" w:cs="Arial"/>
        </w:rPr>
        <w:lastRenderedPageBreak/>
        <w:t>The Wellbeing Matters Community Connectors work with people on a 1 to 1 basis over a number of sessions to establish 'what matters to them' and to then connect them into relevant wellbeing and social support within their neighbourhood to improve their wellbeing and decrease social isolation; for example connecting them to - community groups (dancing, singing, gardening, cooking), sports or physical activities, food banks or food clubs, friendship groups or befriending, green or blue activities, taking part in volunteering, emotional and mental wellbeing support, welfare support or CAB and much more.</w:t>
      </w:r>
    </w:p>
    <w:p w14:paraId="7EB94F7E" w14:textId="77777777" w:rsidR="00F727ED" w:rsidRPr="00F727ED" w:rsidRDefault="00F727ED" w:rsidP="00F727ED">
      <w:pPr>
        <w:pStyle w:val="PlainText"/>
        <w:rPr>
          <w:rFonts w:ascii="Arial" w:hAnsi="Arial" w:cs="Arial"/>
        </w:rPr>
      </w:pPr>
    </w:p>
    <w:p w14:paraId="262B8D7C" w14:textId="7E4C3180" w:rsidR="00F727ED" w:rsidRPr="00F727ED" w:rsidRDefault="00F727ED" w:rsidP="00F727ED">
      <w:pPr>
        <w:pStyle w:val="PlainText"/>
        <w:rPr>
          <w:rFonts w:ascii="Arial" w:hAnsi="Arial" w:cs="Arial"/>
        </w:rPr>
      </w:pPr>
      <w:r w:rsidRPr="00F727ED">
        <w:rPr>
          <w:rFonts w:ascii="Arial" w:hAnsi="Arial" w:cs="Arial"/>
        </w:rPr>
        <w:t>Wellbeing Matters currently employs Community Connectors across Primary Care networks (PC</w:t>
      </w:r>
      <w:r w:rsidR="00253EA0">
        <w:rPr>
          <w:rFonts w:ascii="Arial" w:hAnsi="Arial" w:cs="Arial"/>
        </w:rPr>
        <w:t>N</w:t>
      </w:r>
      <w:r w:rsidRPr="00F727ED">
        <w:rPr>
          <w:rFonts w:ascii="Arial" w:hAnsi="Arial" w:cs="Arial"/>
        </w:rPr>
        <w:t xml:space="preserve">'s), Citywide, Long Covid Clinic, Salford Royal Hospital Community Connectors, Mental Health Community Connector aligned to the Living Well programme and </w:t>
      </w:r>
      <w:proofErr w:type="spellStart"/>
      <w:r w:rsidRPr="00F727ED">
        <w:rPr>
          <w:rFonts w:ascii="Arial" w:hAnsi="Arial" w:cs="Arial"/>
        </w:rPr>
        <w:t>WorkWell</w:t>
      </w:r>
      <w:proofErr w:type="spellEnd"/>
      <w:r w:rsidRPr="00F727ED">
        <w:rPr>
          <w:rFonts w:ascii="Arial" w:hAnsi="Arial" w:cs="Arial"/>
        </w:rPr>
        <w:t xml:space="preserve"> Community Connector aligned to Salford's </w:t>
      </w:r>
      <w:proofErr w:type="spellStart"/>
      <w:r w:rsidRPr="00F727ED">
        <w:rPr>
          <w:rFonts w:ascii="Arial" w:hAnsi="Arial" w:cs="Arial"/>
        </w:rPr>
        <w:t>WorkWell</w:t>
      </w:r>
      <w:proofErr w:type="spellEnd"/>
      <w:r w:rsidRPr="00F727ED">
        <w:rPr>
          <w:rFonts w:ascii="Arial" w:hAnsi="Arial" w:cs="Arial"/>
        </w:rPr>
        <w:t xml:space="preserve"> programme. </w:t>
      </w:r>
    </w:p>
    <w:p w14:paraId="6FDF997F" w14:textId="77777777" w:rsidR="00F727ED" w:rsidRPr="00F727ED" w:rsidRDefault="00F727ED" w:rsidP="00F727ED">
      <w:pPr>
        <w:pStyle w:val="PlainText"/>
        <w:rPr>
          <w:rFonts w:ascii="Arial" w:hAnsi="Arial" w:cs="Arial"/>
        </w:rPr>
      </w:pPr>
    </w:p>
    <w:p w14:paraId="701099F7" w14:textId="77777777" w:rsidR="00F727ED" w:rsidRPr="00F727ED" w:rsidRDefault="00F727ED" w:rsidP="00F727ED">
      <w:pPr>
        <w:pStyle w:val="PlainText"/>
        <w:rPr>
          <w:rFonts w:ascii="Arial" w:hAnsi="Arial" w:cs="Arial"/>
        </w:rPr>
      </w:pPr>
      <w:r w:rsidRPr="00F727ED">
        <w:rPr>
          <w:rFonts w:ascii="Arial" w:hAnsi="Arial" w:cs="Arial"/>
        </w:rPr>
        <w:t>The Wellbeing Matters programme supports the development of the VCSE ecosystem that supports social prescribing through volunteering, voluntary action, community activities, investment and assuring the quality of groups and activities.  This element of Wellbeing Matters includes Volunteering / Capacity-Building Development Workers whose role is develop the capacity of local VCSE groups and activity that ensures a healthy voluntary, community and social enterprise eco-system to socially prescribe into though Volunteering, advice and guidance and funding support.</w:t>
      </w:r>
    </w:p>
    <w:p w14:paraId="47EF8A3F" w14:textId="77777777" w:rsidR="00F727ED" w:rsidRPr="00F727ED" w:rsidRDefault="00F727ED" w:rsidP="00F727ED">
      <w:pPr>
        <w:pStyle w:val="PlainText"/>
        <w:rPr>
          <w:rFonts w:ascii="Arial" w:hAnsi="Arial" w:cs="Arial"/>
        </w:rPr>
      </w:pPr>
    </w:p>
    <w:p w14:paraId="4B9773EB" w14:textId="77777777" w:rsidR="00F727ED" w:rsidRPr="00F727ED" w:rsidRDefault="00F727ED" w:rsidP="00F727ED">
      <w:pPr>
        <w:pStyle w:val="PlainText"/>
        <w:rPr>
          <w:rFonts w:ascii="Arial" w:hAnsi="Arial" w:cs="Arial"/>
        </w:rPr>
      </w:pPr>
      <w:hyperlink r:id="rId11" w:history="1">
        <w:r w:rsidRPr="00F727ED">
          <w:rPr>
            <w:rStyle w:val="Hyperlink"/>
            <w:rFonts w:ascii="Arial" w:hAnsi="Arial" w:cs="Arial"/>
          </w:rPr>
          <w:t>https://www.salfordcvs.co.uk/wellbeing-matters</w:t>
        </w:r>
      </w:hyperlink>
      <w:r w:rsidRPr="00F727ED">
        <w:rPr>
          <w:rFonts w:ascii="Arial" w:hAnsi="Arial" w:cs="Arial"/>
        </w:rPr>
        <w:t xml:space="preserve"> </w:t>
      </w:r>
    </w:p>
    <w:p w14:paraId="0C46E0D5" w14:textId="77777777" w:rsidR="00F727ED" w:rsidRPr="00F727ED" w:rsidRDefault="00F727ED" w:rsidP="00F727ED">
      <w:pPr>
        <w:pStyle w:val="PlainText"/>
        <w:rPr>
          <w:rFonts w:ascii="Arial" w:hAnsi="Arial" w:cs="Arial"/>
        </w:rPr>
      </w:pPr>
    </w:p>
    <w:p w14:paraId="74338ACC" w14:textId="77777777" w:rsidR="00F727ED" w:rsidRPr="00F727ED" w:rsidRDefault="00F727ED" w:rsidP="00EB539B">
      <w:pPr>
        <w:rPr>
          <w:rFonts w:cs="Arial"/>
          <w:b/>
        </w:rPr>
      </w:pPr>
    </w:p>
    <w:p w14:paraId="0182D648" w14:textId="46598AED" w:rsidR="00EB539B" w:rsidRPr="00F727ED" w:rsidRDefault="00EB539B" w:rsidP="00EB539B">
      <w:pPr>
        <w:rPr>
          <w:rFonts w:cs="Arial"/>
          <w:b/>
        </w:rPr>
      </w:pPr>
      <w:r w:rsidRPr="00F727ED">
        <w:rPr>
          <w:rFonts w:cs="Arial"/>
          <w:b/>
        </w:rPr>
        <w:t>Main Purpose of the Post</w:t>
      </w:r>
    </w:p>
    <w:p w14:paraId="13633E1C" w14:textId="77777777" w:rsidR="00EB539B" w:rsidRPr="00F727ED" w:rsidRDefault="00EB539B" w:rsidP="00EB539B">
      <w:pPr>
        <w:rPr>
          <w:rFonts w:cs="Arial"/>
        </w:rPr>
      </w:pPr>
      <w:r w:rsidRPr="00F727ED">
        <w:rPr>
          <w:rFonts w:cs="Arial"/>
        </w:rPr>
        <w:t xml:space="preserve">Community Connectors are at the heart of our approach to social prescribing in </w:t>
      </w:r>
      <w:r w:rsidRPr="00F727ED">
        <w:rPr>
          <w:rFonts w:cs="Arial"/>
          <w:noProof/>
        </w:rPr>
        <w:t>Salford</w:t>
      </w:r>
      <w:r w:rsidRPr="00F727ED">
        <w:rPr>
          <w:rFonts w:cs="Arial"/>
        </w:rPr>
        <w:t xml:space="preserve"> and we are looking for a team of </w:t>
      </w:r>
      <w:r w:rsidRPr="00F727ED">
        <w:rPr>
          <w:rFonts w:cs="Arial"/>
          <w:noProof/>
        </w:rPr>
        <w:t>enthusiastic</w:t>
      </w:r>
      <w:r w:rsidRPr="00F727ED">
        <w:rPr>
          <w:rFonts w:cs="Arial"/>
        </w:rPr>
        <w:t xml:space="preserve"> and </w:t>
      </w:r>
      <w:r w:rsidRPr="00F727ED">
        <w:rPr>
          <w:rFonts w:cs="Arial"/>
          <w:noProof/>
        </w:rPr>
        <w:t>person-centred</w:t>
      </w:r>
      <w:r w:rsidRPr="00F727ED">
        <w:rPr>
          <w:rFonts w:cs="Arial"/>
        </w:rPr>
        <w:t xml:space="preserve"> individuals to undertake these roles. </w:t>
      </w:r>
    </w:p>
    <w:p w14:paraId="61526341" w14:textId="77777777" w:rsidR="00C918A8" w:rsidRPr="00F727ED" w:rsidRDefault="00C918A8" w:rsidP="00EB539B">
      <w:pPr>
        <w:rPr>
          <w:rFonts w:cs="Arial"/>
          <w:sz w:val="12"/>
          <w:szCs w:val="12"/>
        </w:rPr>
      </w:pPr>
    </w:p>
    <w:p w14:paraId="30B6AAF7" w14:textId="2FB1888E" w:rsidR="00EB539B" w:rsidRPr="00F727ED" w:rsidRDefault="00C918A8" w:rsidP="00EB539B">
      <w:pPr>
        <w:rPr>
          <w:rFonts w:cs="Arial"/>
        </w:rPr>
      </w:pPr>
      <w:r w:rsidRPr="00F727ED">
        <w:rPr>
          <w:rFonts w:cs="Arial"/>
        </w:rPr>
        <w:t xml:space="preserve">Working across the area of </w:t>
      </w:r>
      <w:proofErr w:type="gramStart"/>
      <w:r w:rsidR="007143E7" w:rsidRPr="00F727ED">
        <w:rPr>
          <w:rFonts w:cs="Arial"/>
        </w:rPr>
        <w:t>South East</w:t>
      </w:r>
      <w:proofErr w:type="gramEnd"/>
      <w:r w:rsidR="007143E7" w:rsidRPr="00F727ED">
        <w:rPr>
          <w:rFonts w:cs="Arial"/>
        </w:rPr>
        <w:t xml:space="preserve"> Salford </w:t>
      </w:r>
      <w:r w:rsidRPr="00F727ED">
        <w:rPr>
          <w:rFonts w:cs="Arial"/>
        </w:rPr>
        <w:t xml:space="preserve">within a neighbourhood anchor you will support individuals to access local groups and activities adapting a </w:t>
      </w:r>
      <w:r w:rsidR="00DA56E1" w:rsidRPr="00F727ED">
        <w:rPr>
          <w:rFonts w:cs="Arial"/>
        </w:rPr>
        <w:t>strengths-based</w:t>
      </w:r>
      <w:r w:rsidRPr="00F727ED">
        <w:rPr>
          <w:rFonts w:cs="Arial"/>
        </w:rPr>
        <w:t xml:space="preserve"> approach </w:t>
      </w:r>
      <w:proofErr w:type="gramStart"/>
      <w:r w:rsidRPr="00F727ED">
        <w:rPr>
          <w:rFonts w:cs="Arial"/>
        </w:rPr>
        <w:t>in order to</w:t>
      </w:r>
      <w:proofErr w:type="gramEnd"/>
      <w:r w:rsidRPr="00F727ED">
        <w:rPr>
          <w:rFonts w:cs="Arial"/>
        </w:rPr>
        <w:t xml:space="preserve"> ultimately improve their health and wellbeing. In addition to working with individuals, you will be working with community development worker local community to identify and develop opportunities to meet the residents in your area as well as liaising with healthcare professionals to support the service’s development.</w:t>
      </w:r>
    </w:p>
    <w:p w14:paraId="6AC98890" w14:textId="77777777" w:rsidR="00C918A8" w:rsidRPr="00F727ED" w:rsidRDefault="00C918A8" w:rsidP="00EB539B">
      <w:pPr>
        <w:rPr>
          <w:rFonts w:cs="Arial"/>
        </w:rPr>
      </w:pPr>
    </w:p>
    <w:p w14:paraId="5088FD6A" w14:textId="77777777" w:rsidR="00EB539B" w:rsidRPr="00F727ED" w:rsidRDefault="00EB539B" w:rsidP="00EB539B">
      <w:pPr>
        <w:rPr>
          <w:rFonts w:cs="Arial"/>
          <w:b/>
          <w:color w:val="FF0000"/>
        </w:rPr>
      </w:pPr>
      <w:r w:rsidRPr="00F727ED">
        <w:rPr>
          <w:rFonts w:cs="Arial"/>
          <w:b/>
        </w:rPr>
        <w:t xml:space="preserve">Main Tasks and Responsibilities </w:t>
      </w:r>
    </w:p>
    <w:p w14:paraId="326EA426" w14:textId="266D50FE" w:rsidR="00EB539B" w:rsidRPr="00F727ED" w:rsidRDefault="00EB539B" w:rsidP="00EB539B">
      <w:pPr>
        <w:pStyle w:val="ListParagraph"/>
        <w:numPr>
          <w:ilvl w:val="0"/>
          <w:numId w:val="21"/>
        </w:numPr>
        <w:rPr>
          <w:rFonts w:ascii="Arial" w:hAnsi="Arial" w:cs="Arial"/>
        </w:rPr>
      </w:pPr>
      <w:r w:rsidRPr="00F727ED">
        <w:rPr>
          <w:rFonts w:ascii="Arial" w:hAnsi="Arial" w:cs="Arial"/>
        </w:rPr>
        <w:t xml:space="preserve">Develop positive working relationships and accept referrals from key health key workers including Care </w:t>
      </w:r>
      <w:r w:rsidR="00253EA0">
        <w:rPr>
          <w:rFonts w:ascii="Arial" w:hAnsi="Arial" w:cs="Arial"/>
        </w:rPr>
        <w:t>Coordinator</w:t>
      </w:r>
      <w:r w:rsidRPr="00F727ED">
        <w:rPr>
          <w:rFonts w:ascii="Arial" w:hAnsi="Arial" w:cs="Arial"/>
        </w:rPr>
        <w:t>, GP’s</w:t>
      </w:r>
      <w:r w:rsidR="00253EA0">
        <w:rPr>
          <w:rFonts w:ascii="Arial" w:hAnsi="Arial" w:cs="Arial"/>
        </w:rPr>
        <w:t xml:space="preserve"> and mental health teams</w:t>
      </w:r>
    </w:p>
    <w:p w14:paraId="599C1B12" w14:textId="77777777" w:rsidR="00EB539B" w:rsidRPr="00F727ED" w:rsidRDefault="00EB539B" w:rsidP="00EB539B">
      <w:pPr>
        <w:pStyle w:val="ListParagraph"/>
        <w:numPr>
          <w:ilvl w:val="0"/>
          <w:numId w:val="21"/>
        </w:numPr>
        <w:rPr>
          <w:rFonts w:ascii="Arial" w:hAnsi="Arial" w:cs="Arial"/>
        </w:rPr>
      </w:pPr>
      <w:r w:rsidRPr="00F727ED">
        <w:rPr>
          <w:rFonts w:ascii="Arial" w:hAnsi="Arial" w:cs="Arial"/>
        </w:rPr>
        <w:t>Develop and maintain good communication with people accessing the service to ensure that their strengths, goals and preferences as individuals are met and connect them to relevant services and opportunities within their community to achieve these.</w:t>
      </w:r>
    </w:p>
    <w:p w14:paraId="54C77680" w14:textId="77777777" w:rsidR="00EB539B" w:rsidRPr="00F727ED" w:rsidRDefault="00EB539B" w:rsidP="00EB539B">
      <w:pPr>
        <w:pStyle w:val="ListParagraph"/>
        <w:numPr>
          <w:ilvl w:val="0"/>
          <w:numId w:val="21"/>
        </w:numPr>
        <w:rPr>
          <w:rFonts w:ascii="Arial" w:hAnsi="Arial" w:cs="Arial"/>
        </w:rPr>
      </w:pPr>
      <w:r w:rsidRPr="00F727ED">
        <w:rPr>
          <w:rFonts w:ascii="Arial" w:hAnsi="Arial" w:cs="Arial"/>
        </w:rPr>
        <w:t>Build up knowledge of what services are available in the local and wider community and assist with recording this both locally and centrally</w:t>
      </w:r>
    </w:p>
    <w:p w14:paraId="0319FB19" w14:textId="77777777" w:rsidR="00EB539B" w:rsidRPr="00F727ED" w:rsidRDefault="00EB539B" w:rsidP="00EB539B">
      <w:pPr>
        <w:pStyle w:val="ListParagraph"/>
        <w:numPr>
          <w:ilvl w:val="0"/>
          <w:numId w:val="21"/>
        </w:numPr>
        <w:rPr>
          <w:rFonts w:ascii="Arial" w:hAnsi="Arial" w:cs="Arial"/>
        </w:rPr>
      </w:pPr>
      <w:r w:rsidRPr="00F727ED">
        <w:rPr>
          <w:rFonts w:ascii="Arial" w:hAnsi="Arial" w:cs="Arial"/>
        </w:rPr>
        <w:t>Develop and maintain effective working relationships with key relevant community-based service providers to ensure effective and smooth onward referrals e.g. other local voluntary, community and social enterprise organisations</w:t>
      </w:r>
    </w:p>
    <w:p w14:paraId="16C2A575" w14:textId="77777777" w:rsidR="00EB539B" w:rsidRPr="00F727ED" w:rsidRDefault="00EB539B" w:rsidP="00EB539B">
      <w:pPr>
        <w:pStyle w:val="ListParagraph"/>
        <w:numPr>
          <w:ilvl w:val="0"/>
          <w:numId w:val="21"/>
        </w:numPr>
        <w:rPr>
          <w:rFonts w:ascii="Arial" w:hAnsi="Arial" w:cs="Arial"/>
        </w:rPr>
      </w:pPr>
      <w:r w:rsidRPr="00F727ED">
        <w:rPr>
          <w:rFonts w:ascii="Arial" w:hAnsi="Arial" w:cs="Arial"/>
        </w:rPr>
        <w:t xml:space="preserve">Identify local gaps in meeting </w:t>
      </w:r>
      <w:r w:rsidRPr="00F727ED">
        <w:rPr>
          <w:rFonts w:ascii="Arial" w:hAnsi="Arial" w:cs="Arial"/>
          <w:noProof/>
        </w:rPr>
        <w:t>a specific need</w:t>
      </w:r>
      <w:r w:rsidRPr="00F727ED">
        <w:rPr>
          <w:rFonts w:ascii="Arial" w:hAnsi="Arial" w:cs="Arial"/>
        </w:rPr>
        <w:t xml:space="preserve"> and feed this information into delivery team meetings and to the neighbourhood volunteer development worker.</w:t>
      </w:r>
    </w:p>
    <w:p w14:paraId="445235E6" w14:textId="77777777" w:rsidR="00EB539B" w:rsidRPr="00F727ED" w:rsidRDefault="00EB539B" w:rsidP="00EB539B">
      <w:pPr>
        <w:pStyle w:val="ListParagraph"/>
        <w:numPr>
          <w:ilvl w:val="0"/>
          <w:numId w:val="21"/>
        </w:numPr>
        <w:rPr>
          <w:rFonts w:ascii="Arial" w:hAnsi="Arial" w:cs="Arial"/>
        </w:rPr>
      </w:pPr>
      <w:r w:rsidRPr="00F727ED">
        <w:rPr>
          <w:rFonts w:ascii="Arial" w:hAnsi="Arial" w:cs="Arial"/>
        </w:rPr>
        <w:t xml:space="preserve">Monitoring and record key information regarding individual’s participation in the programme including tracking their experience and outcomes and provide timely feedback to referral partners. </w:t>
      </w:r>
    </w:p>
    <w:p w14:paraId="20EA9279" w14:textId="77777777" w:rsidR="00EB539B" w:rsidRPr="00F727ED" w:rsidRDefault="00EB539B" w:rsidP="00EB539B">
      <w:pPr>
        <w:pStyle w:val="ListParagraph"/>
        <w:numPr>
          <w:ilvl w:val="0"/>
          <w:numId w:val="21"/>
        </w:numPr>
        <w:rPr>
          <w:rFonts w:ascii="Arial" w:hAnsi="Arial" w:cs="Arial"/>
        </w:rPr>
      </w:pPr>
      <w:r w:rsidRPr="00F727ED">
        <w:rPr>
          <w:rFonts w:ascii="Arial" w:hAnsi="Arial" w:cs="Arial"/>
        </w:rPr>
        <w:t xml:space="preserve">Support and assist with the </w:t>
      </w:r>
      <w:r w:rsidRPr="00F727ED">
        <w:rPr>
          <w:rFonts w:ascii="Arial" w:hAnsi="Arial" w:cs="Arial"/>
          <w:noProof/>
        </w:rPr>
        <w:t>monitoring and evaluation</w:t>
      </w:r>
      <w:r w:rsidRPr="00F727ED">
        <w:rPr>
          <w:rFonts w:ascii="Arial" w:hAnsi="Arial" w:cs="Arial"/>
        </w:rPr>
        <w:t xml:space="preserve"> of the programme including producing relevant monitoring reports as well as collecting broader qualitative and outcome data from case studies, focus groups and interviews to understand how or why the delivery approach is impacting on people and the local community.</w:t>
      </w:r>
    </w:p>
    <w:p w14:paraId="6201DE3B" w14:textId="77777777" w:rsidR="00EB539B" w:rsidRPr="00F727ED" w:rsidRDefault="00EB539B" w:rsidP="00EB539B">
      <w:pPr>
        <w:pStyle w:val="ListParagraph"/>
        <w:numPr>
          <w:ilvl w:val="0"/>
          <w:numId w:val="21"/>
        </w:numPr>
        <w:rPr>
          <w:rFonts w:ascii="Arial" w:hAnsi="Arial" w:cs="Arial"/>
        </w:rPr>
      </w:pPr>
      <w:r w:rsidRPr="00F727ED">
        <w:rPr>
          <w:rFonts w:ascii="Arial" w:hAnsi="Arial" w:cs="Arial"/>
        </w:rPr>
        <w:t>Support project development by raising awareness of the service through training, presentations and events.</w:t>
      </w:r>
    </w:p>
    <w:p w14:paraId="7CB77910" w14:textId="77777777" w:rsidR="00EB539B" w:rsidRPr="00F727ED" w:rsidRDefault="00EB539B" w:rsidP="00EB539B">
      <w:pPr>
        <w:pStyle w:val="ListParagraph"/>
        <w:numPr>
          <w:ilvl w:val="0"/>
          <w:numId w:val="21"/>
        </w:numPr>
        <w:rPr>
          <w:rFonts w:ascii="Arial" w:hAnsi="Arial" w:cs="Arial"/>
        </w:rPr>
      </w:pPr>
      <w:r w:rsidRPr="00F727ED">
        <w:rPr>
          <w:rFonts w:ascii="Arial" w:hAnsi="Arial" w:cs="Arial"/>
        </w:rPr>
        <w:lastRenderedPageBreak/>
        <w:t xml:space="preserve">As part of the wider social prescribing team contribute to the development of the service including the development and maintenance quality assurance and improvement systems that monitor standards and support </w:t>
      </w:r>
      <w:r w:rsidRPr="00F727ED">
        <w:rPr>
          <w:rFonts w:ascii="Arial" w:hAnsi="Arial" w:cs="Arial"/>
          <w:noProof/>
        </w:rPr>
        <w:t>high-quality</w:t>
      </w:r>
      <w:r w:rsidRPr="00F727ED">
        <w:rPr>
          <w:rFonts w:ascii="Arial" w:hAnsi="Arial" w:cs="Arial"/>
        </w:rPr>
        <w:t xml:space="preserve"> service delivery.</w:t>
      </w:r>
    </w:p>
    <w:p w14:paraId="25AC4FC7" w14:textId="77777777" w:rsidR="00EB539B" w:rsidRPr="00F727ED" w:rsidRDefault="00EB539B" w:rsidP="00EB539B">
      <w:pPr>
        <w:rPr>
          <w:rFonts w:cs="Arial"/>
          <w:i/>
          <w:color w:val="FF0000"/>
        </w:rPr>
      </w:pPr>
    </w:p>
    <w:p w14:paraId="5E7D4D99" w14:textId="77777777" w:rsidR="00EB539B" w:rsidRPr="00F727ED" w:rsidRDefault="00EB539B" w:rsidP="00EB539B">
      <w:pPr>
        <w:rPr>
          <w:rFonts w:cs="Arial"/>
          <w:b/>
        </w:rPr>
      </w:pPr>
      <w:r w:rsidRPr="00F727ED">
        <w:rPr>
          <w:rFonts w:cs="Arial"/>
          <w:b/>
        </w:rPr>
        <w:t>Generic Responsibilities</w:t>
      </w:r>
    </w:p>
    <w:p w14:paraId="0816CB4A" w14:textId="77777777" w:rsidR="00EB539B" w:rsidRPr="00F727ED" w:rsidRDefault="00EB539B" w:rsidP="00EB539B">
      <w:pPr>
        <w:pStyle w:val="ListParagraph"/>
        <w:numPr>
          <w:ilvl w:val="0"/>
          <w:numId w:val="20"/>
        </w:numPr>
        <w:rPr>
          <w:rFonts w:ascii="Arial" w:hAnsi="Arial" w:cs="Arial"/>
        </w:rPr>
      </w:pPr>
      <w:r w:rsidRPr="00F727ED">
        <w:rPr>
          <w:rFonts w:ascii="Arial" w:hAnsi="Arial" w:cs="Arial"/>
        </w:rPr>
        <w:t>To manage own time and workload effectively, whilst also working as part of a team</w:t>
      </w:r>
    </w:p>
    <w:p w14:paraId="6D818E27" w14:textId="77777777" w:rsidR="00EB539B" w:rsidRPr="00F727ED" w:rsidRDefault="00EB539B" w:rsidP="00EB539B">
      <w:pPr>
        <w:pStyle w:val="ListParagraph"/>
        <w:numPr>
          <w:ilvl w:val="0"/>
          <w:numId w:val="20"/>
        </w:numPr>
        <w:rPr>
          <w:rFonts w:ascii="Arial" w:hAnsi="Arial" w:cs="Arial"/>
        </w:rPr>
      </w:pPr>
      <w:r w:rsidRPr="00F727ED">
        <w:rPr>
          <w:rFonts w:ascii="Arial" w:hAnsi="Arial" w:cs="Arial"/>
        </w:rPr>
        <w:t>To work within and promote the Cornerstone’s Values, Ethos and Vision and contribute to its development</w:t>
      </w:r>
    </w:p>
    <w:p w14:paraId="1E3757D2" w14:textId="77777777" w:rsidR="00EB539B" w:rsidRPr="00F727ED" w:rsidRDefault="00EB539B" w:rsidP="00EB539B">
      <w:pPr>
        <w:pStyle w:val="ListParagraph"/>
        <w:numPr>
          <w:ilvl w:val="0"/>
          <w:numId w:val="20"/>
        </w:numPr>
        <w:rPr>
          <w:rFonts w:ascii="Arial" w:hAnsi="Arial" w:cs="Arial"/>
        </w:rPr>
      </w:pPr>
      <w:r w:rsidRPr="00F727ED">
        <w:rPr>
          <w:rFonts w:ascii="Arial" w:hAnsi="Arial" w:cs="Arial"/>
        </w:rPr>
        <w:t>To work in accordance with all policies and procedures of LCA, particularly (but not exclusively) Health and Safety; Information Governance and Safeguarding</w:t>
      </w:r>
    </w:p>
    <w:p w14:paraId="4C30CB43" w14:textId="77777777" w:rsidR="00EB539B" w:rsidRPr="00F727ED" w:rsidRDefault="00EB539B" w:rsidP="00EB539B">
      <w:pPr>
        <w:pStyle w:val="ListParagraph"/>
        <w:numPr>
          <w:ilvl w:val="0"/>
          <w:numId w:val="20"/>
        </w:numPr>
        <w:rPr>
          <w:rFonts w:ascii="Arial" w:hAnsi="Arial" w:cs="Arial"/>
        </w:rPr>
      </w:pPr>
      <w:r w:rsidRPr="00F727ED">
        <w:rPr>
          <w:rFonts w:ascii="Arial" w:hAnsi="Arial" w:cs="Arial"/>
        </w:rPr>
        <w:t xml:space="preserve">To commit to your own personal development and attend training, team </w:t>
      </w:r>
      <w:proofErr w:type="gramStart"/>
      <w:r w:rsidRPr="00F727ED">
        <w:rPr>
          <w:rFonts w:ascii="Arial" w:hAnsi="Arial" w:cs="Arial"/>
        </w:rPr>
        <w:t>meetings  or</w:t>
      </w:r>
      <w:proofErr w:type="gramEnd"/>
      <w:r w:rsidRPr="00F727ED">
        <w:rPr>
          <w:rFonts w:ascii="Arial" w:hAnsi="Arial" w:cs="Arial"/>
        </w:rPr>
        <w:t xml:space="preserve"> development activities as required</w:t>
      </w:r>
    </w:p>
    <w:p w14:paraId="06F2971F" w14:textId="77777777" w:rsidR="00EB539B" w:rsidRPr="00F727ED" w:rsidRDefault="00EB539B" w:rsidP="00EB539B">
      <w:pPr>
        <w:pStyle w:val="ListParagraph"/>
        <w:numPr>
          <w:ilvl w:val="0"/>
          <w:numId w:val="20"/>
        </w:numPr>
        <w:rPr>
          <w:rFonts w:ascii="Arial" w:hAnsi="Arial" w:cs="Arial"/>
        </w:rPr>
      </w:pPr>
      <w:r w:rsidRPr="00F727ED">
        <w:rPr>
          <w:rFonts w:ascii="Arial" w:hAnsi="Arial" w:cs="Arial"/>
        </w:rPr>
        <w:t xml:space="preserve">To undertake any other duties as appropriate to the nature and grading of the post </w:t>
      </w:r>
    </w:p>
    <w:p w14:paraId="239C2235" w14:textId="77777777" w:rsidR="00EB539B" w:rsidRPr="00F727ED" w:rsidRDefault="00EB539B" w:rsidP="00EB539B">
      <w:pPr>
        <w:pStyle w:val="ListParagraph"/>
        <w:rPr>
          <w:rFonts w:ascii="Arial" w:hAnsi="Arial" w:cs="Arial"/>
        </w:rPr>
      </w:pPr>
    </w:p>
    <w:p w14:paraId="37D90998" w14:textId="77777777" w:rsidR="00EB539B" w:rsidRPr="007143E7" w:rsidRDefault="00EB539B" w:rsidP="00EB539B">
      <w:pPr>
        <w:rPr>
          <w:rFonts w:cs="Arial"/>
          <w:b/>
          <w:i/>
          <w:color w:val="FF0000"/>
        </w:rPr>
      </w:pPr>
      <w:r w:rsidRPr="007143E7">
        <w:rPr>
          <w:rFonts w:cs="Arial"/>
          <w:b/>
        </w:rPr>
        <w:t xml:space="preserve">Person Specification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4834"/>
        <w:gridCol w:w="1540"/>
        <w:gridCol w:w="1293"/>
      </w:tblGrid>
      <w:tr w:rsidR="00EB539B" w:rsidRPr="007143E7" w14:paraId="39B9B999" w14:textId="77777777" w:rsidTr="00282FD8">
        <w:tc>
          <w:tcPr>
            <w:tcW w:w="1412" w:type="dxa"/>
          </w:tcPr>
          <w:p w14:paraId="1C51EADB" w14:textId="77777777" w:rsidR="00EB539B" w:rsidRPr="007143E7" w:rsidRDefault="00EB539B" w:rsidP="00EB539B">
            <w:pPr>
              <w:rPr>
                <w:rFonts w:cs="Arial"/>
                <w:b/>
              </w:rPr>
            </w:pPr>
            <w:r w:rsidRPr="007143E7">
              <w:rPr>
                <w:rFonts w:cs="Arial"/>
                <w:b/>
              </w:rPr>
              <w:t>PS Ref</w:t>
            </w:r>
          </w:p>
        </w:tc>
        <w:tc>
          <w:tcPr>
            <w:tcW w:w="4834" w:type="dxa"/>
          </w:tcPr>
          <w:p w14:paraId="0DAB96D9" w14:textId="77777777" w:rsidR="00EB539B" w:rsidRPr="007143E7" w:rsidRDefault="00EB539B" w:rsidP="00EB539B">
            <w:pPr>
              <w:rPr>
                <w:rFonts w:cs="Arial"/>
                <w:b/>
              </w:rPr>
            </w:pPr>
            <w:r w:rsidRPr="007143E7">
              <w:rPr>
                <w:rFonts w:cs="Arial"/>
                <w:b/>
              </w:rPr>
              <w:t>Skills, abilities and experience</w:t>
            </w:r>
          </w:p>
        </w:tc>
        <w:tc>
          <w:tcPr>
            <w:tcW w:w="1540" w:type="dxa"/>
          </w:tcPr>
          <w:p w14:paraId="0AC6BAA8" w14:textId="77777777" w:rsidR="00EB539B" w:rsidRPr="007143E7" w:rsidRDefault="00EB539B" w:rsidP="00EB539B">
            <w:pPr>
              <w:rPr>
                <w:rFonts w:cs="Arial"/>
                <w:b/>
              </w:rPr>
            </w:pPr>
            <w:r w:rsidRPr="007143E7">
              <w:rPr>
                <w:rFonts w:cs="Arial"/>
                <w:b/>
              </w:rPr>
              <w:t>Essential (E)</w:t>
            </w:r>
          </w:p>
          <w:p w14:paraId="04F37EE0" w14:textId="77777777" w:rsidR="00EB539B" w:rsidRPr="007143E7" w:rsidRDefault="00EB539B" w:rsidP="00EB539B">
            <w:pPr>
              <w:rPr>
                <w:rFonts w:cs="Arial"/>
                <w:b/>
              </w:rPr>
            </w:pPr>
            <w:r w:rsidRPr="007143E7">
              <w:rPr>
                <w:rFonts w:cs="Arial"/>
                <w:b/>
              </w:rPr>
              <w:t>Desirable (D)</w:t>
            </w:r>
          </w:p>
          <w:p w14:paraId="0C570190" w14:textId="77777777" w:rsidR="00EB539B" w:rsidRPr="007143E7" w:rsidRDefault="00EB539B" w:rsidP="00EB539B">
            <w:pPr>
              <w:rPr>
                <w:rFonts w:cs="Arial"/>
                <w:b/>
              </w:rPr>
            </w:pPr>
          </w:p>
        </w:tc>
        <w:tc>
          <w:tcPr>
            <w:tcW w:w="1293" w:type="dxa"/>
          </w:tcPr>
          <w:p w14:paraId="00E3AEE8" w14:textId="77777777" w:rsidR="00EB539B" w:rsidRPr="007143E7" w:rsidRDefault="00EB539B" w:rsidP="00EB539B">
            <w:pPr>
              <w:rPr>
                <w:rFonts w:cs="Arial"/>
                <w:b/>
              </w:rPr>
            </w:pPr>
            <w:r w:rsidRPr="007143E7">
              <w:rPr>
                <w:rFonts w:cs="Arial"/>
                <w:b/>
              </w:rPr>
              <w:t>Indicator</w:t>
            </w:r>
          </w:p>
        </w:tc>
      </w:tr>
      <w:tr w:rsidR="00EB539B" w:rsidRPr="007143E7" w14:paraId="3B199A62" w14:textId="77777777" w:rsidTr="00282FD8">
        <w:tc>
          <w:tcPr>
            <w:tcW w:w="9079" w:type="dxa"/>
            <w:gridSpan w:val="4"/>
            <w:shd w:val="clear" w:color="auto" w:fill="F2F2F2"/>
          </w:tcPr>
          <w:p w14:paraId="2511E8B8" w14:textId="77777777" w:rsidR="00EB539B" w:rsidRPr="007143E7" w:rsidRDefault="00EB539B" w:rsidP="00EB539B">
            <w:pPr>
              <w:rPr>
                <w:rFonts w:cs="Arial"/>
                <w:b/>
              </w:rPr>
            </w:pPr>
            <w:r w:rsidRPr="007143E7">
              <w:rPr>
                <w:rFonts w:cs="Arial"/>
                <w:b/>
              </w:rPr>
              <w:t>Skills &amp; Abilities</w:t>
            </w:r>
          </w:p>
        </w:tc>
      </w:tr>
      <w:tr w:rsidR="00EB539B" w:rsidRPr="007143E7" w14:paraId="15D2C8B3" w14:textId="77777777" w:rsidTr="00282FD8">
        <w:tc>
          <w:tcPr>
            <w:tcW w:w="1412" w:type="dxa"/>
          </w:tcPr>
          <w:p w14:paraId="60447CA3" w14:textId="77777777" w:rsidR="00EB539B" w:rsidRPr="007143E7" w:rsidRDefault="00EB539B" w:rsidP="00EB539B">
            <w:pPr>
              <w:rPr>
                <w:rFonts w:cs="Arial"/>
              </w:rPr>
            </w:pPr>
            <w:r w:rsidRPr="007143E7">
              <w:rPr>
                <w:rFonts w:cs="Arial"/>
              </w:rPr>
              <w:t>1</w:t>
            </w:r>
          </w:p>
        </w:tc>
        <w:tc>
          <w:tcPr>
            <w:tcW w:w="4834" w:type="dxa"/>
          </w:tcPr>
          <w:p w14:paraId="3E6E6DA7" w14:textId="77777777" w:rsidR="00EB539B" w:rsidRPr="007143E7" w:rsidRDefault="00EB539B" w:rsidP="00EB539B">
            <w:pPr>
              <w:rPr>
                <w:rFonts w:cs="Arial"/>
              </w:rPr>
            </w:pPr>
            <w:r w:rsidRPr="007143E7">
              <w:rPr>
                <w:rFonts w:cs="Arial"/>
              </w:rPr>
              <w:t>Good verbal communication skills and</w:t>
            </w:r>
          </w:p>
          <w:p w14:paraId="2D7183D9" w14:textId="77777777" w:rsidR="00EB539B" w:rsidRPr="007143E7" w:rsidRDefault="00EB539B" w:rsidP="00EB539B">
            <w:pPr>
              <w:rPr>
                <w:rFonts w:cs="Arial"/>
              </w:rPr>
            </w:pPr>
            <w:r w:rsidRPr="007143E7">
              <w:rPr>
                <w:rFonts w:cs="Arial"/>
              </w:rPr>
              <w:t>interpersonal skills</w:t>
            </w:r>
          </w:p>
        </w:tc>
        <w:tc>
          <w:tcPr>
            <w:tcW w:w="1540" w:type="dxa"/>
          </w:tcPr>
          <w:p w14:paraId="76DBF00C" w14:textId="77777777" w:rsidR="00EB539B" w:rsidRPr="007143E7" w:rsidRDefault="00EB539B" w:rsidP="00EB539B">
            <w:pPr>
              <w:rPr>
                <w:rFonts w:cs="Arial"/>
              </w:rPr>
            </w:pPr>
            <w:r w:rsidRPr="007143E7">
              <w:rPr>
                <w:rFonts w:cs="Arial"/>
              </w:rPr>
              <w:t>E</w:t>
            </w:r>
          </w:p>
        </w:tc>
        <w:tc>
          <w:tcPr>
            <w:tcW w:w="1293" w:type="dxa"/>
          </w:tcPr>
          <w:p w14:paraId="6E9502DA" w14:textId="77777777" w:rsidR="00EB539B" w:rsidRPr="007143E7" w:rsidRDefault="00EB539B" w:rsidP="00EB539B">
            <w:pPr>
              <w:rPr>
                <w:rFonts w:cs="Arial"/>
              </w:rPr>
            </w:pPr>
            <w:r w:rsidRPr="007143E7">
              <w:rPr>
                <w:rFonts w:cs="Arial"/>
              </w:rPr>
              <w:t>Application</w:t>
            </w:r>
          </w:p>
          <w:p w14:paraId="659B6732" w14:textId="77777777" w:rsidR="00EB539B" w:rsidRPr="007143E7" w:rsidRDefault="00EB539B" w:rsidP="00EB539B">
            <w:pPr>
              <w:rPr>
                <w:rFonts w:cs="Arial"/>
              </w:rPr>
            </w:pPr>
            <w:r w:rsidRPr="007143E7">
              <w:rPr>
                <w:rFonts w:cs="Arial"/>
              </w:rPr>
              <w:t>Interview</w:t>
            </w:r>
          </w:p>
        </w:tc>
      </w:tr>
      <w:tr w:rsidR="00EB539B" w:rsidRPr="007143E7" w14:paraId="3186EF15" w14:textId="77777777" w:rsidTr="00282FD8">
        <w:tc>
          <w:tcPr>
            <w:tcW w:w="1412" w:type="dxa"/>
          </w:tcPr>
          <w:p w14:paraId="526A4535" w14:textId="77777777" w:rsidR="00EB539B" w:rsidRPr="007143E7" w:rsidRDefault="00EB539B" w:rsidP="00EB539B">
            <w:pPr>
              <w:rPr>
                <w:rFonts w:cs="Arial"/>
              </w:rPr>
            </w:pPr>
            <w:r w:rsidRPr="007143E7">
              <w:rPr>
                <w:rFonts w:cs="Arial"/>
              </w:rPr>
              <w:t>2</w:t>
            </w:r>
          </w:p>
        </w:tc>
        <w:tc>
          <w:tcPr>
            <w:tcW w:w="4834" w:type="dxa"/>
          </w:tcPr>
          <w:p w14:paraId="51EDD559" w14:textId="77777777" w:rsidR="00EB539B" w:rsidRPr="007143E7" w:rsidRDefault="00EB539B" w:rsidP="00EB539B">
            <w:pPr>
              <w:rPr>
                <w:rFonts w:cs="Arial"/>
              </w:rPr>
            </w:pPr>
            <w:r w:rsidRPr="007143E7">
              <w:rPr>
                <w:rFonts w:cs="Arial"/>
              </w:rPr>
              <w:t>Able to support people from a range of backgrounds to make positive change and to achieve their goals.</w:t>
            </w:r>
          </w:p>
        </w:tc>
        <w:tc>
          <w:tcPr>
            <w:tcW w:w="1540" w:type="dxa"/>
          </w:tcPr>
          <w:p w14:paraId="2C1EA208" w14:textId="77777777" w:rsidR="00EB539B" w:rsidRPr="007143E7" w:rsidRDefault="00EB539B" w:rsidP="00EB539B">
            <w:pPr>
              <w:rPr>
                <w:rFonts w:cs="Arial"/>
              </w:rPr>
            </w:pPr>
            <w:r w:rsidRPr="007143E7">
              <w:rPr>
                <w:rFonts w:cs="Arial"/>
              </w:rPr>
              <w:t>E</w:t>
            </w:r>
          </w:p>
        </w:tc>
        <w:tc>
          <w:tcPr>
            <w:tcW w:w="1293" w:type="dxa"/>
          </w:tcPr>
          <w:p w14:paraId="2E3AD98F" w14:textId="77777777" w:rsidR="00EB539B" w:rsidRPr="007143E7" w:rsidRDefault="00EB539B" w:rsidP="00EB539B">
            <w:pPr>
              <w:rPr>
                <w:rFonts w:cs="Arial"/>
              </w:rPr>
            </w:pPr>
            <w:r w:rsidRPr="007143E7">
              <w:rPr>
                <w:rFonts w:cs="Arial"/>
              </w:rPr>
              <w:t>Application</w:t>
            </w:r>
          </w:p>
          <w:p w14:paraId="22B915D2" w14:textId="77777777" w:rsidR="00EB539B" w:rsidRPr="007143E7" w:rsidRDefault="00EB539B" w:rsidP="00EB539B">
            <w:pPr>
              <w:rPr>
                <w:rFonts w:cs="Arial"/>
              </w:rPr>
            </w:pPr>
            <w:r w:rsidRPr="007143E7">
              <w:rPr>
                <w:rFonts w:cs="Arial"/>
              </w:rPr>
              <w:t>Interview</w:t>
            </w:r>
          </w:p>
        </w:tc>
      </w:tr>
      <w:tr w:rsidR="00EB539B" w:rsidRPr="007143E7" w14:paraId="4D52EE00" w14:textId="77777777" w:rsidTr="00282FD8">
        <w:tc>
          <w:tcPr>
            <w:tcW w:w="1412" w:type="dxa"/>
          </w:tcPr>
          <w:p w14:paraId="208ED1A5" w14:textId="77777777" w:rsidR="00EB539B" w:rsidRPr="007143E7" w:rsidRDefault="00EB539B" w:rsidP="00EB539B">
            <w:pPr>
              <w:rPr>
                <w:rFonts w:cs="Arial"/>
              </w:rPr>
            </w:pPr>
            <w:r w:rsidRPr="007143E7">
              <w:rPr>
                <w:rFonts w:cs="Arial"/>
              </w:rPr>
              <w:t>3</w:t>
            </w:r>
          </w:p>
        </w:tc>
        <w:tc>
          <w:tcPr>
            <w:tcW w:w="4834" w:type="dxa"/>
          </w:tcPr>
          <w:p w14:paraId="220D78B1" w14:textId="77777777" w:rsidR="00EB539B" w:rsidRPr="007143E7" w:rsidRDefault="00EB539B" w:rsidP="00EB539B">
            <w:pPr>
              <w:rPr>
                <w:rFonts w:cs="Arial"/>
              </w:rPr>
            </w:pPr>
            <w:r w:rsidRPr="007143E7">
              <w:rPr>
                <w:rFonts w:cs="Arial"/>
              </w:rPr>
              <w:t>Able to support people to make their own decisions and take their own actions</w:t>
            </w:r>
          </w:p>
        </w:tc>
        <w:tc>
          <w:tcPr>
            <w:tcW w:w="1540" w:type="dxa"/>
          </w:tcPr>
          <w:p w14:paraId="79DBD84B" w14:textId="77777777" w:rsidR="00EB539B" w:rsidRPr="007143E7" w:rsidRDefault="00EB539B" w:rsidP="00EB539B">
            <w:pPr>
              <w:rPr>
                <w:rFonts w:cs="Arial"/>
              </w:rPr>
            </w:pPr>
            <w:r w:rsidRPr="007143E7">
              <w:rPr>
                <w:rFonts w:cs="Arial"/>
              </w:rPr>
              <w:t>E</w:t>
            </w:r>
          </w:p>
        </w:tc>
        <w:tc>
          <w:tcPr>
            <w:tcW w:w="1293" w:type="dxa"/>
          </w:tcPr>
          <w:p w14:paraId="0205A5B8" w14:textId="77777777" w:rsidR="00EB539B" w:rsidRPr="007143E7" w:rsidRDefault="00EB539B" w:rsidP="00EB539B">
            <w:pPr>
              <w:rPr>
                <w:rFonts w:cs="Arial"/>
              </w:rPr>
            </w:pPr>
            <w:r w:rsidRPr="007143E7">
              <w:rPr>
                <w:rFonts w:cs="Arial"/>
              </w:rPr>
              <w:t>Application</w:t>
            </w:r>
          </w:p>
          <w:p w14:paraId="2DB329AF" w14:textId="77777777" w:rsidR="00EB539B" w:rsidRPr="007143E7" w:rsidRDefault="00EB539B" w:rsidP="00EB539B">
            <w:pPr>
              <w:rPr>
                <w:rFonts w:cs="Arial"/>
              </w:rPr>
            </w:pPr>
            <w:r w:rsidRPr="007143E7">
              <w:rPr>
                <w:rFonts w:cs="Arial"/>
              </w:rPr>
              <w:t>Interview</w:t>
            </w:r>
          </w:p>
        </w:tc>
      </w:tr>
      <w:tr w:rsidR="00EB539B" w:rsidRPr="007143E7" w14:paraId="10489AAE" w14:textId="77777777" w:rsidTr="00282FD8">
        <w:tc>
          <w:tcPr>
            <w:tcW w:w="1412" w:type="dxa"/>
          </w:tcPr>
          <w:p w14:paraId="0181552A" w14:textId="77777777" w:rsidR="00EB539B" w:rsidRPr="007143E7" w:rsidRDefault="00EB539B" w:rsidP="00EB539B">
            <w:pPr>
              <w:rPr>
                <w:rFonts w:cs="Arial"/>
              </w:rPr>
            </w:pPr>
            <w:r w:rsidRPr="007143E7">
              <w:rPr>
                <w:rFonts w:cs="Arial"/>
              </w:rPr>
              <w:t>4</w:t>
            </w:r>
          </w:p>
        </w:tc>
        <w:tc>
          <w:tcPr>
            <w:tcW w:w="4834" w:type="dxa"/>
          </w:tcPr>
          <w:p w14:paraId="59ACD398" w14:textId="77777777" w:rsidR="00EB539B" w:rsidRPr="007143E7" w:rsidRDefault="00EB539B" w:rsidP="00EB539B">
            <w:pPr>
              <w:rPr>
                <w:rFonts w:cs="Arial"/>
              </w:rPr>
            </w:pPr>
            <w:r w:rsidRPr="007143E7">
              <w:rPr>
                <w:rFonts w:cs="Arial"/>
              </w:rPr>
              <w:t>The ability to give guidance is a positive and constructive way</w:t>
            </w:r>
          </w:p>
        </w:tc>
        <w:tc>
          <w:tcPr>
            <w:tcW w:w="1540" w:type="dxa"/>
          </w:tcPr>
          <w:p w14:paraId="563E55EB" w14:textId="77777777" w:rsidR="00EB539B" w:rsidRPr="007143E7" w:rsidRDefault="00EB539B" w:rsidP="00EB539B">
            <w:pPr>
              <w:rPr>
                <w:rFonts w:cs="Arial"/>
              </w:rPr>
            </w:pPr>
            <w:r w:rsidRPr="007143E7">
              <w:rPr>
                <w:rFonts w:cs="Arial"/>
              </w:rPr>
              <w:t>E</w:t>
            </w:r>
          </w:p>
        </w:tc>
        <w:tc>
          <w:tcPr>
            <w:tcW w:w="1293" w:type="dxa"/>
          </w:tcPr>
          <w:p w14:paraId="30730CA9" w14:textId="77777777" w:rsidR="00EB539B" w:rsidRPr="007143E7" w:rsidRDefault="00EB539B" w:rsidP="00EB539B">
            <w:pPr>
              <w:rPr>
                <w:rFonts w:cs="Arial"/>
              </w:rPr>
            </w:pPr>
            <w:r w:rsidRPr="007143E7">
              <w:rPr>
                <w:rFonts w:cs="Arial"/>
              </w:rPr>
              <w:t>Application</w:t>
            </w:r>
          </w:p>
          <w:p w14:paraId="48B985A3" w14:textId="77777777" w:rsidR="00EB539B" w:rsidRPr="007143E7" w:rsidRDefault="00EB539B" w:rsidP="00EB539B">
            <w:pPr>
              <w:rPr>
                <w:rFonts w:cs="Arial"/>
              </w:rPr>
            </w:pPr>
            <w:r w:rsidRPr="007143E7">
              <w:rPr>
                <w:rFonts w:cs="Arial"/>
              </w:rPr>
              <w:t>Interview</w:t>
            </w:r>
          </w:p>
        </w:tc>
      </w:tr>
      <w:tr w:rsidR="00EB539B" w:rsidRPr="007143E7" w14:paraId="3D03FF51" w14:textId="77777777" w:rsidTr="00282FD8">
        <w:tc>
          <w:tcPr>
            <w:tcW w:w="1412" w:type="dxa"/>
          </w:tcPr>
          <w:p w14:paraId="4C62BE3B" w14:textId="77777777" w:rsidR="00EB539B" w:rsidRPr="007143E7" w:rsidRDefault="00EB539B" w:rsidP="00EB539B">
            <w:pPr>
              <w:rPr>
                <w:rFonts w:cs="Arial"/>
              </w:rPr>
            </w:pPr>
            <w:r w:rsidRPr="007143E7">
              <w:rPr>
                <w:rFonts w:cs="Arial"/>
              </w:rPr>
              <w:t>5</w:t>
            </w:r>
          </w:p>
        </w:tc>
        <w:tc>
          <w:tcPr>
            <w:tcW w:w="4834" w:type="dxa"/>
          </w:tcPr>
          <w:p w14:paraId="0328C00B" w14:textId="77777777" w:rsidR="00EB539B" w:rsidRPr="007143E7" w:rsidRDefault="00EB539B" w:rsidP="00EB539B">
            <w:pPr>
              <w:rPr>
                <w:rFonts w:cs="Arial"/>
              </w:rPr>
            </w:pPr>
            <w:r w:rsidRPr="007143E7">
              <w:rPr>
                <w:rFonts w:cs="Arial"/>
              </w:rPr>
              <w:t>The ability to develop and maintain relationships with a range of partners including the public, health care professionals and the voluntary sectors</w:t>
            </w:r>
          </w:p>
        </w:tc>
        <w:tc>
          <w:tcPr>
            <w:tcW w:w="1540" w:type="dxa"/>
          </w:tcPr>
          <w:p w14:paraId="4D5C1AF8" w14:textId="77777777" w:rsidR="00EB539B" w:rsidRPr="007143E7" w:rsidRDefault="00EB539B" w:rsidP="00EB539B">
            <w:pPr>
              <w:rPr>
                <w:rFonts w:cs="Arial"/>
              </w:rPr>
            </w:pPr>
            <w:r w:rsidRPr="007143E7">
              <w:rPr>
                <w:rFonts w:cs="Arial"/>
              </w:rPr>
              <w:t>E</w:t>
            </w:r>
          </w:p>
        </w:tc>
        <w:tc>
          <w:tcPr>
            <w:tcW w:w="1293" w:type="dxa"/>
          </w:tcPr>
          <w:p w14:paraId="6183860B" w14:textId="77777777" w:rsidR="00EB539B" w:rsidRPr="007143E7" w:rsidRDefault="00EB539B" w:rsidP="00EB539B">
            <w:pPr>
              <w:rPr>
                <w:rFonts w:cs="Arial"/>
              </w:rPr>
            </w:pPr>
            <w:r w:rsidRPr="007143E7">
              <w:rPr>
                <w:rFonts w:cs="Arial"/>
              </w:rPr>
              <w:t>Application</w:t>
            </w:r>
          </w:p>
          <w:p w14:paraId="0DBA3EB3" w14:textId="77777777" w:rsidR="00EB539B" w:rsidRPr="007143E7" w:rsidRDefault="00EB539B" w:rsidP="00EB539B">
            <w:pPr>
              <w:rPr>
                <w:rFonts w:cs="Arial"/>
              </w:rPr>
            </w:pPr>
            <w:r w:rsidRPr="007143E7">
              <w:rPr>
                <w:rFonts w:cs="Arial"/>
              </w:rPr>
              <w:t>Interview</w:t>
            </w:r>
          </w:p>
        </w:tc>
      </w:tr>
      <w:tr w:rsidR="00EB539B" w:rsidRPr="007143E7" w14:paraId="1821F5D0" w14:textId="77777777" w:rsidTr="00282FD8">
        <w:tc>
          <w:tcPr>
            <w:tcW w:w="1412" w:type="dxa"/>
          </w:tcPr>
          <w:p w14:paraId="5D66994C" w14:textId="77777777" w:rsidR="00EB539B" w:rsidRPr="007143E7" w:rsidRDefault="00EB539B" w:rsidP="00EB539B">
            <w:pPr>
              <w:rPr>
                <w:rFonts w:cs="Arial"/>
              </w:rPr>
            </w:pPr>
            <w:r w:rsidRPr="007143E7">
              <w:rPr>
                <w:rFonts w:cs="Arial"/>
              </w:rPr>
              <w:t>6</w:t>
            </w:r>
          </w:p>
        </w:tc>
        <w:tc>
          <w:tcPr>
            <w:tcW w:w="4834" w:type="dxa"/>
          </w:tcPr>
          <w:p w14:paraId="4413CE67" w14:textId="77777777" w:rsidR="00EB539B" w:rsidRPr="007143E7" w:rsidRDefault="00EB539B" w:rsidP="00EB539B">
            <w:pPr>
              <w:rPr>
                <w:rFonts w:cs="Arial"/>
              </w:rPr>
            </w:pPr>
            <w:r w:rsidRPr="007143E7">
              <w:rPr>
                <w:rFonts w:cs="Arial"/>
              </w:rPr>
              <w:t>A good level of computer literacy including applied knowledge of Microsoft Office (Word, Excel and Outlook.</w:t>
            </w:r>
          </w:p>
        </w:tc>
        <w:tc>
          <w:tcPr>
            <w:tcW w:w="1540" w:type="dxa"/>
          </w:tcPr>
          <w:p w14:paraId="46E21E6F" w14:textId="77777777" w:rsidR="00EB539B" w:rsidRPr="007143E7" w:rsidRDefault="00EB539B" w:rsidP="00EB539B">
            <w:pPr>
              <w:rPr>
                <w:rFonts w:cs="Arial"/>
              </w:rPr>
            </w:pPr>
            <w:r w:rsidRPr="007143E7">
              <w:rPr>
                <w:rFonts w:cs="Arial"/>
              </w:rPr>
              <w:t>E</w:t>
            </w:r>
          </w:p>
        </w:tc>
        <w:tc>
          <w:tcPr>
            <w:tcW w:w="1293" w:type="dxa"/>
          </w:tcPr>
          <w:p w14:paraId="6BB65A12" w14:textId="77777777" w:rsidR="00EB539B" w:rsidRPr="007143E7" w:rsidRDefault="00EB539B" w:rsidP="00EB539B">
            <w:pPr>
              <w:rPr>
                <w:rFonts w:cs="Arial"/>
              </w:rPr>
            </w:pPr>
            <w:r w:rsidRPr="007143E7">
              <w:rPr>
                <w:rFonts w:cs="Arial"/>
              </w:rPr>
              <w:t>Application</w:t>
            </w:r>
          </w:p>
          <w:p w14:paraId="4DAA44E5" w14:textId="77777777" w:rsidR="00EB539B" w:rsidRPr="007143E7" w:rsidRDefault="00EB539B" w:rsidP="00EB539B">
            <w:pPr>
              <w:rPr>
                <w:rFonts w:cs="Arial"/>
              </w:rPr>
            </w:pPr>
            <w:r w:rsidRPr="007143E7">
              <w:rPr>
                <w:rFonts w:cs="Arial"/>
              </w:rPr>
              <w:t>Interview</w:t>
            </w:r>
          </w:p>
        </w:tc>
      </w:tr>
      <w:tr w:rsidR="00EB539B" w:rsidRPr="007143E7" w14:paraId="74247F21" w14:textId="77777777" w:rsidTr="00282FD8">
        <w:tc>
          <w:tcPr>
            <w:tcW w:w="1412" w:type="dxa"/>
          </w:tcPr>
          <w:p w14:paraId="69DFE043" w14:textId="77777777" w:rsidR="00EB539B" w:rsidRPr="007143E7" w:rsidRDefault="00EB539B" w:rsidP="00EB539B">
            <w:pPr>
              <w:rPr>
                <w:rFonts w:cs="Arial"/>
              </w:rPr>
            </w:pPr>
            <w:r w:rsidRPr="007143E7">
              <w:rPr>
                <w:rFonts w:cs="Arial"/>
              </w:rPr>
              <w:t>7</w:t>
            </w:r>
          </w:p>
        </w:tc>
        <w:tc>
          <w:tcPr>
            <w:tcW w:w="4834" w:type="dxa"/>
          </w:tcPr>
          <w:p w14:paraId="4CAB50EB" w14:textId="77777777" w:rsidR="00EB539B" w:rsidRPr="007143E7" w:rsidRDefault="00EB539B" w:rsidP="00EB539B">
            <w:pPr>
              <w:rPr>
                <w:rFonts w:cs="Arial"/>
              </w:rPr>
            </w:pPr>
            <w:r w:rsidRPr="007143E7">
              <w:rPr>
                <w:rFonts w:cs="Arial"/>
              </w:rPr>
              <w:t>The ability to make oral presentations and participate in formal meetings with a variety of audience and stakeholders</w:t>
            </w:r>
          </w:p>
        </w:tc>
        <w:tc>
          <w:tcPr>
            <w:tcW w:w="1540" w:type="dxa"/>
          </w:tcPr>
          <w:p w14:paraId="634C1465" w14:textId="77777777" w:rsidR="00EB539B" w:rsidRPr="007143E7" w:rsidRDefault="00EB539B" w:rsidP="00EB539B">
            <w:pPr>
              <w:rPr>
                <w:rFonts w:cs="Arial"/>
              </w:rPr>
            </w:pPr>
            <w:r w:rsidRPr="007143E7">
              <w:rPr>
                <w:rFonts w:cs="Arial"/>
              </w:rPr>
              <w:t>E</w:t>
            </w:r>
          </w:p>
        </w:tc>
        <w:tc>
          <w:tcPr>
            <w:tcW w:w="1293" w:type="dxa"/>
          </w:tcPr>
          <w:p w14:paraId="78B75C67" w14:textId="77777777" w:rsidR="00EB539B" w:rsidRPr="007143E7" w:rsidRDefault="00EB539B" w:rsidP="00EB539B">
            <w:pPr>
              <w:rPr>
                <w:rFonts w:cs="Arial"/>
              </w:rPr>
            </w:pPr>
            <w:r w:rsidRPr="007143E7">
              <w:rPr>
                <w:rFonts w:cs="Arial"/>
              </w:rPr>
              <w:t>Application</w:t>
            </w:r>
          </w:p>
          <w:p w14:paraId="2D60C2F8" w14:textId="77777777" w:rsidR="00EB539B" w:rsidRPr="007143E7" w:rsidRDefault="00EB539B" w:rsidP="00EB539B">
            <w:pPr>
              <w:rPr>
                <w:rFonts w:cs="Arial"/>
              </w:rPr>
            </w:pPr>
            <w:r w:rsidRPr="007143E7">
              <w:rPr>
                <w:rFonts w:cs="Arial"/>
              </w:rPr>
              <w:t>Interview</w:t>
            </w:r>
          </w:p>
        </w:tc>
      </w:tr>
      <w:tr w:rsidR="00EB539B" w:rsidRPr="007143E7" w14:paraId="2AAB3800" w14:textId="77777777" w:rsidTr="00282FD8">
        <w:tc>
          <w:tcPr>
            <w:tcW w:w="1412" w:type="dxa"/>
            <w:tcBorders>
              <w:bottom w:val="single" w:sz="4" w:space="0" w:color="auto"/>
            </w:tcBorders>
          </w:tcPr>
          <w:p w14:paraId="372E096D" w14:textId="77777777" w:rsidR="00EB539B" w:rsidRPr="007143E7" w:rsidRDefault="00EB539B" w:rsidP="00EB539B">
            <w:pPr>
              <w:rPr>
                <w:rFonts w:cs="Arial"/>
              </w:rPr>
            </w:pPr>
            <w:r w:rsidRPr="007143E7">
              <w:rPr>
                <w:rFonts w:cs="Arial"/>
              </w:rPr>
              <w:t>8</w:t>
            </w:r>
          </w:p>
        </w:tc>
        <w:tc>
          <w:tcPr>
            <w:tcW w:w="4834" w:type="dxa"/>
            <w:tcBorders>
              <w:bottom w:val="single" w:sz="4" w:space="0" w:color="auto"/>
            </w:tcBorders>
          </w:tcPr>
          <w:p w14:paraId="7C2C7EEC" w14:textId="77777777" w:rsidR="00EB539B" w:rsidRPr="007143E7" w:rsidRDefault="00EB539B" w:rsidP="00EB539B">
            <w:pPr>
              <w:rPr>
                <w:rFonts w:cs="Arial"/>
              </w:rPr>
            </w:pPr>
            <w:r w:rsidRPr="007143E7">
              <w:rPr>
                <w:rFonts w:cs="Arial"/>
              </w:rPr>
              <w:t>Good c</w:t>
            </w:r>
            <w:r w:rsidRPr="007143E7">
              <w:rPr>
                <w:rFonts w:cs="Arial"/>
                <w:noProof/>
              </w:rPr>
              <w:t>oordination</w:t>
            </w:r>
            <w:r w:rsidRPr="007143E7">
              <w:rPr>
                <w:rFonts w:cs="Arial"/>
              </w:rPr>
              <w:t xml:space="preserve"> and organisational skills, including the </w:t>
            </w:r>
            <w:r w:rsidRPr="007143E7">
              <w:rPr>
                <w:rFonts w:cs="Arial"/>
                <w:noProof/>
              </w:rPr>
              <w:t>ability</w:t>
            </w:r>
            <w:r w:rsidRPr="007143E7">
              <w:rPr>
                <w:rFonts w:cs="Arial"/>
              </w:rPr>
              <w:t xml:space="preserve"> to prioritise and plan own workload, manage multiple tasks and work to tight deadlines.</w:t>
            </w:r>
          </w:p>
          <w:p w14:paraId="520E2C41" w14:textId="77777777" w:rsidR="00EB539B" w:rsidRPr="007143E7" w:rsidRDefault="00EB539B" w:rsidP="00EB539B">
            <w:pPr>
              <w:rPr>
                <w:rFonts w:cs="Arial"/>
              </w:rPr>
            </w:pPr>
          </w:p>
        </w:tc>
        <w:tc>
          <w:tcPr>
            <w:tcW w:w="1540" w:type="dxa"/>
            <w:tcBorders>
              <w:bottom w:val="single" w:sz="4" w:space="0" w:color="auto"/>
            </w:tcBorders>
          </w:tcPr>
          <w:p w14:paraId="04C491A8" w14:textId="77777777" w:rsidR="00EB539B" w:rsidRPr="007143E7" w:rsidRDefault="00EB539B" w:rsidP="00EB539B">
            <w:pPr>
              <w:rPr>
                <w:rFonts w:cs="Arial"/>
              </w:rPr>
            </w:pPr>
            <w:r w:rsidRPr="007143E7">
              <w:rPr>
                <w:rFonts w:cs="Arial"/>
              </w:rPr>
              <w:t>E</w:t>
            </w:r>
          </w:p>
        </w:tc>
        <w:tc>
          <w:tcPr>
            <w:tcW w:w="1293" w:type="dxa"/>
            <w:tcBorders>
              <w:bottom w:val="single" w:sz="4" w:space="0" w:color="auto"/>
            </w:tcBorders>
          </w:tcPr>
          <w:p w14:paraId="04149DEC" w14:textId="77777777" w:rsidR="00EB539B" w:rsidRPr="007143E7" w:rsidRDefault="00EB539B" w:rsidP="00EB539B">
            <w:pPr>
              <w:rPr>
                <w:rFonts w:cs="Arial"/>
              </w:rPr>
            </w:pPr>
            <w:r w:rsidRPr="007143E7">
              <w:rPr>
                <w:rFonts w:cs="Arial"/>
              </w:rPr>
              <w:t>Application</w:t>
            </w:r>
          </w:p>
          <w:p w14:paraId="25FB0994" w14:textId="77777777" w:rsidR="00EB539B" w:rsidRPr="007143E7" w:rsidRDefault="00EB539B" w:rsidP="00EB539B">
            <w:pPr>
              <w:rPr>
                <w:rFonts w:cs="Arial"/>
              </w:rPr>
            </w:pPr>
            <w:r w:rsidRPr="007143E7">
              <w:rPr>
                <w:rFonts w:cs="Arial"/>
              </w:rPr>
              <w:t>Interview</w:t>
            </w:r>
          </w:p>
        </w:tc>
      </w:tr>
      <w:tr w:rsidR="00EB539B" w:rsidRPr="007143E7" w14:paraId="354A8945" w14:textId="77777777" w:rsidTr="00282FD8">
        <w:tc>
          <w:tcPr>
            <w:tcW w:w="1412" w:type="dxa"/>
            <w:tcBorders>
              <w:bottom w:val="single" w:sz="4" w:space="0" w:color="auto"/>
            </w:tcBorders>
          </w:tcPr>
          <w:p w14:paraId="05902B8D" w14:textId="77777777" w:rsidR="00EB539B" w:rsidRPr="007143E7" w:rsidRDefault="00EB539B" w:rsidP="00EB539B">
            <w:pPr>
              <w:rPr>
                <w:rFonts w:cs="Arial"/>
              </w:rPr>
            </w:pPr>
            <w:r w:rsidRPr="007143E7">
              <w:rPr>
                <w:rFonts w:cs="Arial"/>
              </w:rPr>
              <w:t>9</w:t>
            </w:r>
          </w:p>
        </w:tc>
        <w:tc>
          <w:tcPr>
            <w:tcW w:w="4834" w:type="dxa"/>
            <w:tcBorders>
              <w:bottom w:val="single" w:sz="4" w:space="0" w:color="auto"/>
            </w:tcBorders>
          </w:tcPr>
          <w:p w14:paraId="06E361A5" w14:textId="77777777" w:rsidR="00EB539B" w:rsidRPr="007143E7" w:rsidRDefault="00EB539B" w:rsidP="00EB539B">
            <w:pPr>
              <w:rPr>
                <w:rFonts w:cs="Arial"/>
              </w:rPr>
            </w:pPr>
            <w:r w:rsidRPr="007143E7">
              <w:rPr>
                <w:rFonts w:cs="Arial"/>
              </w:rPr>
              <w:t>Ability to work as part of a team as well as independently</w:t>
            </w:r>
          </w:p>
          <w:p w14:paraId="5C25AADE" w14:textId="77777777" w:rsidR="00EB539B" w:rsidRPr="007143E7" w:rsidRDefault="00EB539B" w:rsidP="00EB539B">
            <w:pPr>
              <w:rPr>
                <w:rFonts w:cs="Arial"/>
              </w:rPr>
            </w:pPr>
          </w:p>
        </w:tc>
        <w:tc>
          <w:tcPr>
            <w:tcW w:w="1540" w:type="dxa"/>
            <w:tcBorders>
              <w:bottom w:val="single" w:sz="4" w:space="0" w:color="auto"/>
            </w:tcBorders>
          </w:tcPr>
          <w:p w14:paraId="2C18DBC5" w14:textId="77777777" w:rsidR="00EB539B" w:rsidRPr="007143E7" w:rsidRDefault="00EB539B" w:rsidP="00EB539B">
            <w:pPr>
              <w:rPr>
                <w:rFonts w:cs="Arial"/>
              </w:rPr>
            </w:pPr>
            <w:r w:rsidRPr="007143E7">
              <w:rPr>
                <w:rFonts w:cs="Arial"/>
              </w:rPr>
              <w:t>E</w:t>
            </w:r>
          </w:p>
        </w:tc>
        <w:tc>
          <w:tcPr>
            <w:tcW w:w="1293" w:type="dxa"/>
            <w:tcBorders>
              <w:bottom w:val="single" w:sz="4" w:space="0" w:color="auto"/>
            </w:tcBorders>
          </w:tcPr>
          <w:p w14:paraId="50B3D53B" w14:textId="77777777" w:rsidR="00EB539B" w:rsidRPr="007143E7" w:rsidRDefault="00EB539B" w:rsidP="00EB539B">
            <w:pPr>
              <w:rPr>
                <w:rFonts w:cs="Arial"/>
              </w:rPr>
            </w:pPr>
            <w:r w:rsidRPr="007143E7">
              <w:rPr>
                <w:rFonts w:cs="Arial"/>
              </w:rPr>
              <w:t>Application</w:t>
            </w:r>
          </w:p>
          <w:p w14:paraId="1E0808E9" w14:textId="77777777" w:rsidR="00EB539B" w:rsidRPr="007143E7" w:rsidRDefault="00EB539B" w:rsidP="00EB539B">
            <w:pPr>
              <w:rPr>
                <w:rFonts w:cs="Arial"/>
              </w:rPr>
            </w:pPr>
            <w:r w:rsidRPr="007143E7">
              <w:rPr>
                <w:rFonts w:cs="Arial"/>
              </w:rPr>
              <w:t>Interview</w:t>
            </w:r>
          </w:p>
        </w:tc>
      </w:tr>
      <w:tr w:rsidR="00EB539B" w:rsidRPr="007143E7" w14:paraId="760B1D9E" w14:textId="77777777" w:rsidTr="00282FD8">
        <w:tc>
          <w:tcPr>
            <w:tcW w:w="9079" w:type="dxa"/>
            <w:gridSpan w:val="4"/>
            <w:tcBorders>
              <w:top w:val="single" w:sz="4" w:space="0" w:color="auto"/>
            </w:tcBorders>
            <w:shd w:val="clear" w:color="auto" w:fill="F2F2F2"/>
          </w:tcPr>
          <w:p w14:paraId="0780DF81" w14:textId="77777777" w:rsidR="00EB539B" w:rsidRPr="007143E7" w:rsidRDefault="00EB539B" w:rsidP="00EB539B">
            <w:pPr>
              <w:rPr>
                <w:rFonts w:cs="Arial"/>
                <w:b/>
              </w:rPr>
            </w:pPr>
            <w:r w:rsidRPr="007143E7">
              <w:rPr>
                <w:rFonts w:cs="Arial"/>
                <w:b/>
              </w:rPr>
              <w:t>Knowledge</w:t>
            </w:r>
          </w:p>
        </w:tc>
      </w:tr>
      <w:tr w:rsidR="00EB539B" w:rsidRPr="007143E7" w14:paraId="1DE67BF3" w14:textId="77777777" w:rsidTr="00282FD8">
        <w:tc>
          <w:tcPr>
            <w:tcW w:w="1412" w:type="dxa"/>
          </w:tcPr>
          <w:p w14:paraId="237C3AB9" w14:textId="77777777" w:rsidR="00EB539B" w:rsidRPr="007143E7" w:rsidRDefault="00EB539B" w:rsidP="00EB539B">
            <w:pPr>
              <w:rPr>
                <w:rFonts w:cs="Arial"/>
              </w:rPr>
            </w:pPr>
            <w:r w:rsidRPr="007143E7">
              <w:rPr>
                <w:rFonts w:cs="Arial"/>
              </w:rPr>
              <w:t>10</w:t>
            </w:r>
          </w:p>
        </w:tc>
        <w:tc>
          <w:tcPr>
            <w:tcW w:w="4834" w:type="dxa"/>
          </w:tcPr>
          <w:p w14:paraId="6FE59CA7" w14:textId="77777777" w:rsidR="00EB539B" w:rsidRPr="007143E7" w:rsidRDefault="00EB539B" w:rsidP="00EB539B">
            <w:pPr>
              <w:rPr>
                <w:rFonts w:cs="Arial"/>
              </w:rPr>
            </w:pPr>
            <w:proofErr w:type="gramStart"/>
            <w:r w:rsidRPr="007143E7">
              <w:rPr>
                <w:rFonts w:cs="Arial"/>
              </w:rPr>
              <w:t>Understanding  of</w:t>
            </w:r>
            <w:proofErr w:type="gramEnd"/>
            <w:r w:rsidRPr="007143E7">
              <w:rPr>
                <w:rFonts w:cs="Arial"/>
              </w:rPr>
              <w:t xml:space="preserve"> the wider determinant of health and wellbeing</w:t>
            </w:r>
          </w:p>
        </w:tc>
        <w:tc>
          <w:tcPr>
            <w:tcW w:w="1540" w:type="dxa"/>
          </w:tcPr>
          <w:p w14:paraId="56B79D84" w14:textId="77777777" w:rsidR="00EB539B" w:rsidRPr="007143E7" w:rsidRDefault="00EB539B" w:rsidP="00EB539B">
            <w:pPr>
              <w:rPr>
                <w:rFonts w:cs="Arial"/>
              </w:rPr>
            </w:pPr>
            <w:r w:rsidRPr="007143E7">
              <w:rPr>
                <w:rFonts w:cs="Arial"/>
              </w:rPr>
              <w:t>E</w:t>
            </w:r>
          </w:p>
        </w:tc>
        <w:tc>
          <w:tcPr>
            <w:tcW w:w="1293" w:type="dxa"/>
          </w:tcPr>
          <w:p w14:paraId="5D22ABB1" w14:textId="77777777" w:rsidR="00EB539B" w:rsidRPr="007143E7" w:rsidRDefault="00EB539B" w:rsidP="00EB539B">
            <w:pPr>
              <w:rPr>
                <w:rFonts w:cs="Arial"/>
              </w:rPr>
            </w:pPr>
            <w:r w:rsidRPr="007143E7">
              <w:rPr>
                <w:rFonts w:cs="Arial"/>
              </w:rPr>
              <w:t>Application</w:t>
            </w:r>
          </w:p>
          <w:p w14:paraId="16217DDE" w14:textId="77777777" w:rsidR="00EB539B" w:rsidRPr="007143E7" w:rsidRDefault="00EB539B" w:rsidP="00EB539B">
            <w:pPr>
              <w:rPr>
                <w:rFonts w:cs="Arial"/>
              </w:rPr>
            </w:pPr>
            <w:r w:rsidRPr="007143E7">
              <w:rPr>
                <w:rFonts w:cs="Arial"/>
              </w:rPr>
              <w:t>Interview</w:t>
            </w:r>
          </w:p>
        </w:tc>
      </w:tr>
      <w:tr w:rsidR="00EB539B" w:rsidRPr="007143E7" w14:paraId="5AE13BAA" w14:textId="77777777" w:rsidTr="00282FD8">
        <w:tc>
          <w:tcPr>
            <w:tcW w:w="1412" w:type="dxa"/>
          </w:tcPr>
          <w:p w14:paraId="2E2DEC00" w14:textId="77777777" w:rsidR="00EB539B" w:rsidRPr="007143E7" w:rsidRDefault="00EB539B" w:rsidP="00EB539B">
            <w:pPr>
              <w:rPr>
                <w:rFonts w:cs="Arial"/>
              </w:rPr>
            </w:pPr>
            <w:r w:rsidRPr="007143E7">
              <w:rPr>
                <w:rFonts w:cs="Arial"/>
              </w:rPr>
              <w:t>11</w:t>
            </w:r>
          </w:p>
        </w:tc>
        <w:tc>
          <w:tcPr>
            <w:tcW w:w="4834" w:type="dxa"/>
          </w:tcPr>
          <w:p w14:paraId="32C383DB" w14:textId="77777777" w:rsidR="00EB539B" w:rsidRPr="007143E7" w:rsidRDefault="00EB539B" w:rsidP="00EB539B">
            <w:pPr>
              <w:rPr>
                <w:rFonts w:cs="Arial"/>
              </w:rPr>
            </w:pPr>
            <w:r w:rsidRPr="007143E7">
              <w:rPr>
                <w:rFonts w:cs="Arial"/>
              </w:rPr>
              <w:t>A familiarity with the principle of behaviour change and the barriers that individuals may face</w:t>
            </w:r>
          </w:p>
        </w:tc>
        <w:tc>
          <w:tcPr>
            <w:tcW w:w="1540" w:type="dxa"/>
          </w:tcPr>
          <w:p w14:paraId="11A649D2" w14:textId="77777777" w:rsidR="00EB539B" w:rsidRPr="007143E7" w:rsidRDefault="00EB539B" w:rsidP="00EB539B">
            <w:pPr>
              <w:rPr>
                <w:rFonts w:cs="Arial"/>
              </w:rPr>
            </w:pPr>
            <w:r w:rsidRPr="007143E7">
              <w:rPr>
                <w:rFonts w:cs="Arial"/>
              </w:rPr>
              <w:t>E</w:t>
            </w:r>
          </w:p>
        </w:tc>
        <w:tc>
          <w:tcPr>
            <w:tcW w:w="1293" w:type="dxa"/>
          </w:tcPr>
          <w:p w14:paraId="336AA7ED" w14:textId="77777777" w:rsidR="00EB539B" w:rsidRPr="007143E7" w:rsidRDefault="00EB539B" w:rsidP="00EB539B">
            <w:pPr>
              <w:rPr>
                <w:rFonts w:cs="Arial"/>
              </w:rPr>
            </w:pPr>
            <w:r w:rsidRPr="007143E7">
              <w:rPr>
                <w:rFonts w:cs="Arial"/>
              </w:rPr>
              <w:t>Application</w:t>
            </w:r>
          </w:p>
          <w:p w14:paraId="1DB8F023" w14:textId="77777777" w:rsidR="00EB539B" w:rsidRPr="007143E7" w:rsidRDefault="00EB539B" w:rsidP="00EB539B">
            <w:pPr>
              <w:rPr>
                <w:rFonts w:cs="Arial"/>
              </w:rPr>
            </w:pPr>
            <w:r w:rsidRPr="007143E7">
              <w:rPr>
                <w:rFonts w:cs="Arial"/>
              </w:rPr>
              <w:t>Interview</w:t>
            </w:r>
          </w:p>
        </w:tc>
      </w:tr>
      <w:tr w:rsidR="00EB539B" w:rsidRPr="007143E7" w14:paraId="3E9B638C" w14:textId="77777777" w:rsidTr="00282FD8">
        <w:tc>
          <w:tcPr>
            <w:tcW w:w="1412" w:type="dxa"/>
          </w:tcPr>
          <w:p w14:paraId="0DBAD781" w14:textId="77777777" w:rsidR="00EB539B" w:rsidRPr="007143E7" w:rsidRDefault="00EB539B" w:rsidP="00EB539B">
            <w:pPr>
              <w:rPr>
                <w:rFonts w:cs="Arial"/>
              </w:rPr>
            </w:pPr>
            <w:r w:rsidRPr="007143E7">
              <w:rPr>
                <w:rFonts w:cs="Arial"/>
              </w:rPr>
              <w:t>12</w:t>
            </w:r>
          </w:p>
        </w:tc>
        <w:tc>
          <w:tcPr>
            <w:tcW w:w="4834" w:type="dxa"/>
          </w:tcPr>
          <w:p w14:paraId="53EA352C" w14:textId="77777777" w:rsidR="00EB539B" w:rsidRPr="007143E7" w:rsidRDefault="00EB539B" w:rsidP="00EB539B">
            <w:pPr>
              <w:rPr>
                <w:rFonts w:cs="Arial"/>
              </w:rPr>
            </w:pPr>
            <w:r w:rsidRPr="007143E7">
              <w:rPr>
                <w:rFonts w:cs="Arial"/>
              </w:rPr>
              <w:t>An understanding of the concept and benefits of social prescribing.</w:t>
            </w:r>
          </w:p>
        </w:tc>
        <w:tc>
          <w:tcPr>
            <w:tcW w:w="1540" w:type="dxa"/>
          </w:tcPr>
          <w:p w14:paraId="5B06B37F" w14:textId="77777777" w:rsidR="00EB539B" w:rsidRPr="007143E7" w:rsidRDefault="00EB539B" w:rsidP="00EB539B">
            <w:pPr>
              <w:rPr>
                <w:rFonts w:cs="Arial"/>
              </w:rPr>
            </w:pPr>
            <w:r w:rsidRPr="007143E7">
              <w:rPr>
                <w:rFonts w:cs="Arial"/>
              </w:rPr>
              <w:t>E</w:t>
            </w:r>
          </w:p>
        </w:tc>
        <w:tc>
          <w:tcPr>
            <w:tcW w:w="1293" w:type="dxa"/>
          </w:tcPr>
          <w:p w14:paraId="2B20F929" w14:textId="77777777" w:rsidR="00EB539B" w:rsidRPr="007143E7" w:rsidRDefault="00EB539B" w:rsidP="00EB539B">
            <w:pPr>
              <w:rPr>
                <w:rFonts w:cs="Arial"/>
              </w:rPr>
            </w:pPr>
            <w:r w:rsidRPr="007143E7">
              <w:rPr>
                <w:rFonts w:cs="Arial"/>
              </w:rPr>
              <w:t>Application</w:t>
            </w:r>
          </w:p>
          <w:p w14:paraId="2B03748F" w14:textId="77777777" w:rsidR="00EB539B" w:rsidRPr="007143E7" w:rsidRDefault="00EB539B" w:rsidP="00EB539B">
            <w:pPr>
              <w:rPr>
                <w:rFonts w:cs="Arial"/>
              </w:rPr>
            </w:pPr>
            <w:r w:rsidRPr="007143E7">
              <w:rPr>
                <w:rFonts w:cs="Arial"/>
              </w:rPr>
              <w:t>Interview</w:t>
            </w:r>
          </w:p>
        </w:tc>
      </w:tr>
      <w:tr w:rsidR="00EB539B" w:rsidRPr="007143E7" w14:paraId="259C1DFC" w14:textId="77777777" w:rsidTr="00282FD8">
        <w:tc>
          <w:tcPr>
            <w:tcW w:w="1412" w:type="dxa"/>
            <w:tcBorders>
              <w:bottom w:val="single" w:sz="4" w:space="0" w:color="auto"/>
            </w:tcBorders>
          </w:tcPr>
          <w:p w14:paraId="6A46C447" w14:textId="77777777" w:rsidR="00EB539B" w:rsidRPr="007143E7" w:rsidRDefault="00EB539B" w:rsidP="00EB539B">
            <w:pPr>
              <w:rPr>
                <w:rFonts w:cs="Arial"/>
              </w:rPr>
            </w:pPr>
            <w:r w:rsidRPr="007143E7">
              <w:rPr>
                <w:rFonts w:cs="Arial"/>
              </w:rPr>
              <w:lastRenderedPageBreak/>
              <w:t>13</w:t>
            </w:r>
          </w:p>
        </w:tc>
        <w:tc>
          <w:tcPr>
            <w:tcW w:w="4834" w:type="dxa"/>
            <w:tcBorders>
              <w:bottom w:val="single" w:sz="4" w:space="0" w:color="auto"/>
            </w:tcBorders>
          </w:tcPr>
          <w:p w14:paraId="37E4D081" w14:textId="77777777" w:rsidR="00EB539B" w:rsidRPr="007143E7" w:rsidRDefault="00EB539B" w:rsidP="00EB539B">
            <w:pPr>
              <w:rPr>
                <w:rFonts w:cs="Arial"/>
              </w:rPr>
            </w:pPr>
            <w:r w:rsidRPr="007143E7">
              <w:rPr>
                <w:rFonts w:cs="Arial"/>
              </w:rPr>
              <w:t xml:space="preserve">An understanding of the importance of </w:t>
            </w:r>
            <w:r w:rsidRPr="007143E7">
              <w:rPr>
                <w:rFonts w:cs="Arial"/>
                <w:noProof/>
              </w:rPr>
              <w:t>confidentiality and</w:t>
            </w:r>
            <w:r w:rsidRPr="007143E7">
              <w:rPr>
                <w:rFonts w:cs="Arial"/>
              </w:rPr>
              <w:t xml:space="preserve"> the basics of Data Protection.</w:t>
            </w:r>
          </w:p>
        </w:tc>
        <w:tc>
          <w:tcPr>
            <w:tcW w:w="1540" w:type="dxa"/>
            <w:tcBorders>
              <w:bottom w:val="single" w:sz="4" w:space="0" w:color="auto"/>
            </w:tcBorders>
          </w:tcPr>
          <w:p w14:paraId="601FB03D" w14:textId="77777777" w:rsidR="00EB539B" w:rsidRPr="007143E7" w:rsidRDefault="00EB539B" w:rsidP="00EB539B">
            <w:pPr>
              <w:rPr>
                <w:rFonts w:cs="Arial"/>
              </w:rPr>
            </w:pPr>
            <w:r w:rsidRPr="007143E7">
              <w:rPr>
                <w:rFonts w:cs="Arial"/>
              </w:rPr>
              <w:t>E</w:t>
            </w:r>
          </w:p>
        </w:tc>
        <w:tc>
          <w:tcPr>
            <w:tcW w:w="1293" w:type="dxa"/>
            <w:tcBorders>
              <w:bottom w:val="single" w:sz="4" w:space="0" w:color="auto"/>
            </w:tcBorders>
          </w:tcPr>
          <w:p w14:paraId="3AB90A06" w14:textId="77777777" w:rsidR="00EB539B" w:rsidRPr="007143E7" w:rsidRDefault="00EB539B" w:rsidP="00EB539B">
            <w:pPr>
              <w:rPr>
                <w:rFonts w:cs="Arial"/>
              </w:rPr>
            </w:pPr>
            <w:r w:rsidRPr="007143E7">
              <w:rPr>
                <w:rFonts w:cs="Arial"/>
              </w:rPr>
              <w:t>Application</w:t>
            </w:r>
          </w:p>
          <w:p w14:paraId="67C2574D" w14:textId="77777777" w:rsidR="00EB539B" w:rsidRPr="007143E7" w:rsidRDefault="00EB539B" w:rsidP="00EB539B">
            <w:pPr>
              <w:rPr>
                <w:rFonts w:cs="Arial"/>
              </w:rPr>
            </w:pPr>
            <w:r w:rsidRPr="007143E7">
              <w:rPr>
                <w:rFonts w:cs="Arial"/>
              </w:rPr>
              <w:t>Interview</w:t>
            </w:r>
          </w:p>
        </w:tc>
      </w:tr>
      <w:tr w:rsidR="00EB539B" w:rsidRPr="007143E7" w14:paraId="3E2C7B04" w14:textId="77777777" w:rsidTr="00282FD8">
        <w:tc>
          <w:tcPr>
            <w:tcW w:w="1412" w:type="dxa"/>
            <w:tcBorders>
              <w:bottom w:val="single" w:sz="4" w:space="0" w:color="auto"/>
            </w:tcBorders>
          </w:tcPr>
          <w:p w14:paraId="71370D6F" w14:textId="77777777" w:rsidR="00EB539B" w:rsidRPr="007143E7" w:rsidRDefault="00EB539B" w:rsidP="00EB539B">
            <w:pPr>
              <w:rPr>
                <w:rFonts w:cs="Arial"/>
              </w:rPr>
            </w:pPr>
            <w:r w:rsidRPr="007143E7">
              <w:rPr>
                <w:rFonts w:cs="Arial"/>
              </w:rPr>
              <w:t>14</w:t>
            </w:r>
          </w:p>
        </w:tc>
        <w:tc>
          <w:tcPr>
            <w:tcW w:w="4834" w:type="dxa"/>
            <w:tcBorders>
              <w:bottom w:val="single" w:sz="4" w:space="0" w:color="auto"/>
            </w:tcBorders>
          </w:tcPr>
          <w:p w14:paraId="680B40B3" w14:textId="7ED0DFE6" w:rsidR="00EB539B" w:rsidRPr="007143E7" w:rsidRDefault="00EB539B" w:rsidP="00EB539B">
            <w:pPr>
              <w:rPr>
                <w:rFonts w:cs="Arial"/>
              </w:rPr>
            </w:pPr>
            <w:r w:rsidRPr="007143E7">
              <w:rPr>
                <w:rFonts w:cs="Arial"/>
              </w:rPr>
              <w:t xml:space="preserve">Knowledge of the city of Salford </w:t>
            </w:r>
            <w:r w:rsidR="00415B04">
              <w:rPr>
                <w:rFonts w:cs="Arial"/>
              </w:rPr>
              <w:t xml:space="preserve">and South-East Salford </w:t>
            </w:r>
          </w:p>
        </w:tc>
        <w:tc>
          <w:tcPr>
            <w:tcW w:w="1540" w:type="dxa"/>
            <w:tcBorders>
              <w:bottom w:val="single" w:sz="4" w:space="0" w:color="auto"/>
            </w:tcBorders>
          </w:tcPr>
          <w:p w14:paraId="12BE0A17" w14:textId="77777777" w:rsidR="00EB539B" w:rsidRPr="007143E7" w:rsidRDefault="00EB539B" w:rsidP="00EB539B">
            <w:pPr>
              <w:rPr>
                <w:rFonts w:cs="Arial"/>
              </w:rPr>
            </w:pPr>
            <w:r w:rsidRPr="007143E7">
              <w:rPr>
                <w:rFonts w:cs="Arial"/>
              </w:rPr>
              <w:t>E</w:t>
            </w:r>
          </w:p>
        </w:tc>
        <w:tc>
          <w:tcPr>
            <w:tcW w:w="1293" w:type="dxa"/>
            <w:tcBorders>
              <w:bottom w:val="single" w:sz="4" w:space="0" w:color="auto"/>
            </w:tcBorders>
          </w:tcPr>
          <w:p w14:paraId="1F95DFE3" w14:textId="77777777" w:rsidR="00EB539B" w:rsidRPr="007143E7" w:rsidRDefault="00EB539B" w:rsidP="00EB539B">
            <w:pPr>
              <w:rPr>
                <w:rFonts w:cs="Arial"/>
              </w:rPr>
            </w:pPr>
            <w:r w:rsidRPr="007143E7">
              <w:rPr>
                <w:rFonts w:cs="Arial"/>
              </w:rPr>
              <w:t>Application</w:t>
            </w:r>
          </w:p>
          <w:p w14:paraId="53BABE89" w14:textId="77777777" w:rsidR="00EB539B" w:rsidRPr="007143E7" w:rsidRDefault="00EB539B" w:rsidP="00EB539B">
            <w:pPr>
              <w:rPr>
                <w:rFonts w:cs="Arial"/>
              </w:rPr>
            </w:pPr>
            <w:r w:rsidRPr="007143E7">
              <w:rPr>
                <w:rFonts w:cs="Arial"/>
              </w:rPr>
              <w:t>Interview</w:t>
            </w:r>
          </w:p>
        </w:tc>
      </w:tr>
      <w:tr w:rsidR="00EB539B" w:rsidRPr="007143E7" w14:paraId="500C2132" w14:textId="77777777" w:rsidTr="00282FD8">
        <w:tc>
          <w:tcPr>
            <w:tcW w:w="1412" w:type="dxa"/>
            <w:tcBorders>
              <w:top w:val="single" w:sz="4" w:space="0" w:color="auto"/>
              <w:left w:val="nil"/>
              <w:bottom w:val="single" w:sz="4" w:space="0" w:color="auto"/>
              <w:right w:val="nil"/>
            </w:tcBorders>
          </w:tcPr>
          <w:p w14:paraId="4B781BD9" w14:textId="77777777" w:rsidR="00EB539B" w:rsidRPr="007143E7" w:rsidRDefault="00EB539B" w:rsidP="00EB539B">
            <w:pPr>
              <w:rPr>
                <w:rFonts w:cs="Arial"/>
              </w:rPr>
            </w:pPr>
          </w:p>
        </w:tc>
        <w:tc>
          <w:tcPr>
            <w:tcW w:w="4834" w:type="dxa"/>
            <w:tcBorders>
              <w:top w:val="single" w:sz="4" w:space="0" w:color="auto"/>
              <w:left w:val="nil"/>
              <w:bottom w:val="single" w:sz="4" w:space="0" w:color="auto"/>
              <w:right w:val="nil"/>
            </w:tcBorders>
          </w:tcPr>
          <w:p w14:paraId="59D1340A" w14:textId="77777777" w:rsidR="00EB539B" w:rsidRPr="007143E7" w:rsidRDefault="00EB539B" w:rsidP="00EB539B">
            <w:pPr>
              <w:rPr>
                <w:rFonts w:cs="Arial"/>
              </w:rPr>
            </w:pPr>
          </w:p>
        </w:tc>
        <w:tc>
          <w:tcPr>
            <w:tcW w:w="1540" w:type="dxa"/>
            <w:tcBorders>
              <w:top w:val="single" w:sz="4" w:space="0" w:color="auto"/>
              <w:left w:val="nil"/>
              <w:bottom w:val="single" w:sz="4" w:space="0" w:color="auto"/>
              <w:right w:val="nil"/>
            </w:tcBorders>
          </w:tcPr>
          <w:p w14:paraId="49C6462A" w14:textId="77777777" w:rsidR="00EB539B" w:rsidRPr="007143E7" w:rsidRDefault="00EB539B" w:rsidP="00EB539B">
            <w:pPr>
              <w:rPr>
                <w:rFonts w:cs="Arial"/>
              </w:rPr>
            </w:pPr>
          </w:p>
        </w:tc>
        <w:tc>
          <w:tcPr>
            <w:tcW w:w="1293" w:type="dxa"/>
            <w:tcBorders>
              <w:top w:val="single" w:sz="4" w:space="0" w:color="auto"/>
              <w:left w:val="nil"/>
              <w:bottom w:val="single" w:sz="4" w:space="0" w:color="auto"/>
              <w:right w:val="nil"/>
            </w:tcBorders>
          </w:tcPr>
          <w:p w14:paraId="567E8DA0" w14:textId="77777777" w:rsidR="00EB539B" w:rsidRPr="007143E7" w:rsidRDefault="00EB539B" w:rsidP="00EB539B">
            <w:pPr>
              <w:rPr>
                <w:rFonts w:cs="Arial"/>
              </w:rPr>
            </w:pPr>
          </w:p>
        </w:tc>
      </w:tr>
      <w:tr w:rsidR="00EB539B" w:rsidRPr="007143E7" w14:paraId="6269C449" w14:textId="77777777" w:rsidTr="00282FD8">
        <w:tc>
          <w:tcPr>
            <w:tcW w:w="9079" w:type="dxa"/>
            <w:gridSpan w:val="4"/>
            <w:tcBorders>
              <w:top w:val="single" w:sz="4" w:space="0" w:color="auto"/>
            </w:tcBorders>
            <w:shd w:val="clear" w:color="auto" w:fill="F2F2F2"/>
          </w:tcPr>
          <w:p w14:paraId="7C624E7B" w14:textId="77777777" w:rsidR="00EB539B" w:rsidRPr="007143E7" w:rsidRDefault="00EB539B" w:rsidP="00EB539B">
            <w:pPr>
              <w:rPr>
                <w:rFonts w:cs="Arial"/>
                <w:b/>
              </w:rPr>
            </w:pPr>
            <w:r w:rsidRPr="007143E7">
              <w:rPr>
                <w:rFonts w:cs="Arial"/>
                <w:b/>
              </w:rPr>
              <w:t>Experience</w:t>
            </w:r>
          </w:p>
        </w:tc>
      </w:tr>
      <w:tr w:rsidR="00EB539B" w:rsidRPr="007143E7" w14:paraId="55CEF415" w14:textId="77777777" w:rsidTr="00282FD8">
        <w:tc>
          <w:tcPr>
            <w:tcW w:w="1412" w:type="dxa"/>
          </w:tcPr>
          <w:p w14:paraId="0E9C0B40" w14:textId="77777777" w:rsidR="00EB539B" w:rsidRPr="007143E7" w:rsidRDefault="00EB539B" w:rsidP="00EB539B">
            <w:pPr>
              <w:rPr>
                <w:rFonts w:cs="Arial"/>
              </w:rPr>
            </w:pPr>
            <w:r w:rsidRPr="007143E7">
              <w:rPr>
                <w:rFonts w:cs="Arial"/>
              </w:rPr>
              <w:t>15</w:t>
            </w:r>
          </w:p>
        </w:tc>
        <w:tc>
          <w:tcPr>
            <w:tcW w:w="4834" w:type="dxa"/>
          </w:tcPr>
          <w:p w14:paraId="13684ADA" w14:textId="77777777" w:rsidR="00EB539B" w:rsidRPr="007143E7" w:rsidRDefault="00EB539B" w:rsidP="00EB539B">
            <w:pPr>
              <w:rPr>
                <w:rFonts w:cs="Arial"/>
              </w:rPr>
            </w:pPr>
            <w:r w:rsidRPr="007143E7">
              <w:rPr>
                <w:rFonts w:cs="Arial"/>
              </w:rPr>
              <w:t>Experience of monitoring outputs and outcomes of projects and to produce written reports as required.</w:t>
            </w:r>
          </w:p>
        </w:tc>
        <w:tc>
          <w:tcPr>
            <w:tcW w:w="1540" w:type="dxa"/>
          </w:tcPr>
          <w:p w14:paraId="230C544E" w14:textId="77777777" w:rsidR="00EB539B" w:rsidRPr="007143E7" w:rsidRDefault="00EB539B" w:rsidP="00EB539B">
            <w:pPr>
              <w:rPr>
                <w:rFonts w:cs="Arial"/>
              </w:rPr>
            </w:pPr>
            <w:r w:rsidRPr="007143E7">
              <w:rPr>
                <w:rFonts w:cs="Arial"/>
              </w:rPr>
              <w:t>E</w:t>
            </w:r>
          </w:p>
        </w:tc>
        <w:tc>
          <w:tcPr>
            <w:tcW w:w="1293" w:type="dxa"/>
          </w:tcPr>
          <w:p w14:paraId="2B0AF646" w14:textId="77777777" w:rsidR="00EB539B" w:rsidRPr="007143E7" w:rsidRDefault="00EB539B" w:rsidP="00EB539B">
            <w:pPr>
              <w:rPr>
                <w:rFonts w:cs="Arial"/>
              </w:rPr>
            </w:pPr>
            <w:r w:rsidRPr="007143E7">
              <w:rPr>
                <w:rFonts w:cs="Arial"/>
              </w:rPr>
              <w:t>Application</w:t>
            </w:r>
          </w:p>
          <w:p w14:paraId="5E96AF46" w14:textId="77777777" w:rsidR="00EB539B" w:rsidRPr="007143E7" w:rsidRDefault="00EB539B" w:rsidP="00EB539B">
            <w:pPr>
              <w:rPr>
                <w:rFonts w:cs="Arial"/>
              </w:rPr>
            </w:pPr>
            <w:r w:rsidRPr="007143E7">
              <w:rPr>
                <w:rFonts w:cs="Arial"/>
              </w:rPr>
              <w:t>Interview</w:t>
            </w:r>
          </w:p>
        </w:tc>
      </w:tr>
      <w:tr w:rsidR="00EB539B" w:rsidRPr="007143E7" w14:paraId="58D74D37" w14:textId="77777777" w:rsidTr="00282FD8">
        <w:tc>
          <w:tcPr>
            <w:tcW w:w="1412" w:type="dxa"/>
          </w:tcPr>
          <w:p w14:paraId="7F76B9CB" w14:textId="77777777" w:rsidR="00EB539B" w:rsidRPr="007143E7" w:rsidRDefault="00EB539B" w:rsidP="00EB539B">
            <w:pPr>
              <w:rPr>
                <w:rFonts w:cs="Arial"/>
              </w:rPr>
            </w:pPr>
            <w:r w:rsidRPr="007143E7">
              <w:rPr>
                <w:rFonts w:cs="Arial"/>
              </w:rPr>
              <w:t>16</w:t>
            </w:r>
          </w:p>
        </w:tc>
        <w:tc>
          <w:tcPr>
            <w:tcW w:w="4834" w:type="dxa"/>
          </w:tcPr>
          <w:p w14:paraId="08C29DBB" w14:textId="77777777" w:rsidR="00EB539B" w:rsidRPr="007143E7" w:rsidRDefault="00EB539B" w:rsidP="00EB539B">
            <w:pPr>
              <w:rPr>
                <w:rFonts w:cs="Arial"/>
              </w:rPr>
            </w:pPr>
            <w:r w:rsidRPr="007143E7">
              <w:rPr>
                <w:rFonts w:cs="Arial"/>
              </w:rPr>
              <w:t>Experience of working with community organisations and group or within a health and social care setting</w:t>
            </w:r>
          </w:p>
        </w:tc>
        <w:tc>
          <w:tcPr>
            <w:tcW w:w="1540" w:type="dxa"/>
          </w:tcPr>
          <w:p w14:paraId="2D29C183" w14:textId="77777777" w:rsidR="00EB539B" w:rsidRPr="007143E7" w:rsidRDefault="00EB539B" w:rsidP="00EB539B">
            <w:pPr>
              <w:rPr>
                <w:rFonts w:cs="Arial"/>
              </w:rPr>
            </w:pPr>
            <w:r w:rsidRPr="007143E7">
              <w:rPr>
                <w:rFonts w:cs="Arial"/>
              </w:rPr>
              <w:t>D</w:t>
            </w:r>
          </w:p>
        </w:tc>
        <w:tc>
          <w:tcPr>
            <w:tcW w:w="1293" w:type="dxa"/>
          </w:tcPr>
          <w:p w14:paraId="35F1895F" w14:textId="77777777" w:rsidR="00EB539B" w:rsidRPr="007143E7" w:rsidRDefault="00EB539B" w:rsidP="00EB539B">
            <w:pPr>
              <w:rPr>
                <w:rFonts w:cs="Arial"/>
              </w:rPr>
            </w:pPr>
            <w:r w:rsidRPr="007143E7">
              <w:rPr>
                <w:rFonts w:cs="Arial"/>
              </w:rPr>
              <w:t>Application</w:t>
            </w:r>
          </w:p>
          <w:p w14:paraId="0E2FBFA1" w14:textId="77777777" w:rsidR="00EB539B" w:rsidRPr="007143E7" w:rsidRDefault="00EB539B" w:rsidP="00EB539B">
            <w:pPr>
              <w:rPr>
                <w:rFonts w:cs="Arial"/>
              </w:rPr>
            </w:pPr>
            <w:r w:rsidRPr="007143E7">
              <w:rPr>
                <w:rFonts w:cs="Arial"/>
              </w:rPr>
              <w:t>Interview</w:t>
            </w:r>
          </w:p>
        </w:tc>
      </w:tr>
      <w:tr w:rsidR="00EB539B" w:rsidRPr="007143E7" w14:paraId="62E60450" w14:textId="77777777" w:rsidTr="00282FD8">
        <w:tc>
          <w:tcPr>
            <w:tcW w:w="1412" w:type="dxa"/>
          </w:tcPr>
          <w:p w14:paraId="56BA2CFE" w14:textId="77777777" w:rsidR="00EB539B" w:rsidRPr="007143E7" w:rsidRDefault="00EB539B" w:rsidP="00EB539B">
            <w:pPr>
              <w:rPr>
                <w:rFonts w:cs="Arial"/>
              </w:rPr>
            </w:pPr>
            <w:r w:rsidRPr="007143E7">
              <w:rPr>
                <w:rFonts w:cs="Arial"/>
              </w:rPr>
              <w:t>17</w:t>
            </w:r>
          </w:p>
        </w:tc>
        <w:tc>
          <w:tcPr>
            <w:tcW w:w="4834" w:type="dxa"/>
          </w:tcPr>
          <w:p w14:paraId="3F5CE956" w14:textId="77777777" w:rsidR="00EB539B" w:rsidRPr="007143E7" w:rsidRDefault="00EB539B" w:rsidP="00EB539B">
            <w:pPr>
              <w:rPr>
                <w:rFonts w:cs="Arial"/>
              </w:rPr>
            </w:pPr>
            <w:r w:rsidRPr="007143E7">
              <w:rPr>
                <w:rFonts w:cs="Arial"/>
              </w:rPr>
              <w:t>Experience of working effectively with people who may be in a difficult or emotional personal situation</w:t>
            </w:r>
          </w:p>
        </w:tc>
        <w:tc>
          <w:tcPr>
            <w:tcW w:w="1540" w:type="dxa"/>
          </w:tcPr>
          <w:p w14:paraId="6A7052A5" w14:textId="77777777" w:rsidR="00EB539B" w:rsidRPr="007143E7" w:rsidRDefault="00EB539B" w:rsidP="00EB539B">
            <w:pPr>
              <w:rPr>
                <w:rFonts w:cs="Arial"/>
              </w:rPr>
            </w:pPr>
            <w:r w:rsidRPr="007143E7">
              <w:rPr>
                <w:rFonts w:cs="Arial"/>
              </w:rPr>
              <w:t>D</w:t>
            </w:r>
          </w:p>
        </w:tc>
        <w:tc>
          <w:tcPr>
            <w:tcW w:w="1293" w:type="dxa"/>
          </w:tcPr>
          <w:p w14:paraId="721F6BF0" w14:textId="77777777" w:rsidR="00EB539B" w:rsidRPr="007143E7" w:rsidRDefault="00EB539B" w:rsidP="00EB539B">
            <w:pPr>
              <w:rPr>
                <w:rFonts w:cs="Arial"/>
              </w:rPr>
            </w:pPr>
            <w:r w:rsidRPr="007143E7">
              <w:rPr>
                <w:rFonts w:cs="Arial"/>
              </w:rPr>
              <w:t>Application</w:t>
            </w:r>
          </w:p>
          <w:p w14:paraId="3A7CDAE3" w14:textId="77777777" w:rsidR="00EB539B" w:rsidRPr="007143E7" w:rsidRDefault="00EB539B" w:rsidP="00EB539B">
            <w:pPr>
              <w:rPr>
                <w:rFonts w:cs="Arial"/>
              </w:rPr>
            </w:pPr>
            <w:r w:rsidRPr="007143E7">
              <w:rPr>
                <w:rFonts w:cs="Arial"/>
              </w:rPr>
              <w:t>Interview</w:t>
            </w:r>
          </w:p>
        </w:tc>
      </w:tr>
      <w:tr w:rsidR="00EB539B" w:rsidRPr="007143E7" w14:paraId="7517E726" w14:textId="77777777" w:rsidTr="00282FD8">
        <w:tc>
          <w:tcPr>
            <w:tcW w:w="1412" w:type="dxa"/>
          </w:tcPr>
          <w:p w14:paraId="2D4066B4" w14:textId="77777777" w:rsidR="00EB539B" w:rsidRPr="007143E7" w:rsidRDefault="00EB539B" w:rsidP="00EB539B">
            <w:pPr>
              <w:rPr>
                <w:rFonts w:cs="Arial"/>
              </w:rPr>
            </w:pPr>
            <w:r w:rsidRPr="007143E7">
              <w:rPr>
                <w:rFonts w:cs="Arial"/>
              </w:rPr>
              <w:t>18</w:t>
            </w:r>
          </w:p>
        </w:tc>
        <w:tc>
          <w:tcPr>
            <w:tcW w:w="4834" w:type="dxa"/>
          </w:tcPr>
          <w:p w14:paraId="1AB0C19D" w14:textId="77777777" w:rsidR="00EB539B" w:rsidRPr="007143E7" w:rsidRDefault="00EB539B" w:rsidP="00EB539B">
            <w:pPr>
              <w:rPr>
                <w:rFonts w:cs="Arial"/>
              </w:rPr>
            </w:pPr>
            <w:r w:rsidRPr="007143E7">
              <w:rPr>
                <w:rFonts w:cs="Arial"/>
              </w:rPr>
              <w:t>Experience around the positive benefits of making lifestyle changes (either your own or supporting other people)</w:t>
            </w:r>
          </w:p>
        </w:tc>
        <w:tc>
          <w:tcPr>
            <w:tcW w:w="1540" w:type="dxa"/>
          </w:tcPr>
          <w:p w14:paraId="0A005CAF" w14:textId="77777777" w:rsidR="00EB539B" w:rsidRPr="007143E7" w:rsidRDefault="00EB539B" w:rsidP="00EB539B">
            <w:pPr>
              <w:rPr>
                <w:rFonts w:cs="Arial"/>
              </w:rPr>
            </w:pPr>
            <w:r w:rsidRPr="007143E7">
              <w:rPr>
                <w:rFonts w:cs="Arial"/>
              </w:rPr>
              <w:t>D</w:t>
            </w:r>
          </w:p>
        </w:tc>
        <w:tc>
          <w:tcPr>
            <w:tcW w:w="1293" w:type="dxa"/>
          </w:tcPr>
          <w:p w14:paraId="4AF06556" w14:textId="77777777" w:rsidR="00EB539B" w:rsidRPr="007143E7" w:rsidRDefault="00EB539B" w:rsidP="00EB539B">
            <w:pPr>
              <w:rPr>
                <w:rFonts w:cs="Arial"/>
              </w:rPr>
            </w:pPr>
            <w:r w:rsidRPr="007143E7">
              <w:rPr>
                <w:rFonts w:cs="Arial"/>
              </w:rPr>
              <w:t>Application</w:t>
            </w:r>
          </w:p>
          <w:p w14:paraId="036C8430" w14:textId="77777777" w:rsidR="00EB539B" w:rsidRPr="007143E7" w:rsidRDefault="00EB539B" w:rsidP="00EB539B">
            <w:pPr>
              <w:rPr>
                <w:rFonts w:cs="Arial"/>
              </w:rPr>
            </w:pPr>
            <w:r w:rsidRPr="007143E7">
              <w:rPr>
                <w:rFonts w:cs="Arial"/>
              </w:rPr>
              <w:t>Interview</w:t>
            </w:r>
          </w:p>
        </w:tc>
      </w:tr>
      <w:tr w:rsidR="00EB539B" w:rsidRPr="007143E7" w14:paraId="218B35D4" w14:textId="77777777" w:rsidTr="00282FD8">
        <w:tc>
          <w:tcPr>
            <w:tcW w:w="9079" w:type="dxa"/>
            <w:gridSpan w:val="4"/>
            <w:tcBorders>
              <w:top w:val="nil"/>
              <w:left w:val="nil"/>
              <w:bottom w:val="single" w:sz="4" w:space="0" w:color="auto"/>
              <w:right w:val="nil"/>
            </w:tcBorders>
          </w:tcPr>
          <w:p w14:paraId="310B821C" w14:textId="77777777" w:rsidR="00EB539B" w:rsidRPr="007143E7" w:rsidRDefault="00EB539B" w:rsidP="00EB539B">
            <w:pPr>
              <w:rPr>
                <w:rFonts w:cs="Arial"/>
              </w:rPr>
            </w:pPr>
          </w:p>
        </w:tc>
      </w:tr>
      <w:tr w:rsidR="00EB539B" w:rsidRPr="007143E7" w14:paraId="3EB263D9" w14:textId="77777777" w:rsidTr="00282FD8">
        <w:tc>
          <w:tcPr>
            <w:tcW w:w="9079" w:type="dxa"/>
            <w:gridSpan w:val="4"/>
            <w:tcBorders>
              <w:top w:val="single" w:sz="4" w:space="0" w:color="auto"/>
            </w:tcBorders>
            <w:shd w:val="clear" w:color="auto" w:fill="F2F2F2"/>
          </w:tcPr>
          <w:p w14:paraId="749CCEB1" w14:textId="77777777" w:rsidR="00EB539B" w:rsidRPr="007143E7" w:rsidRDefault="00EB539B" w:rsidP="00EB539B">
            <w:pPr>
              <w:rPr>
                <w:rFonts w:cs="Arial"/>
                <w:b/>
              </w:rPr>
            </w:pPr>
            <w:r w:rsidRPr="007143E7">
              <w:rPr>
                <w:rFonts w:cs="Arial"/>
                <w:b/>
              </w:rPr>
              <w:t>Personal qualities / qualifications – to be assessed at interview</w:t>
            </w:r>
          </w:p>
        </w:tc>
      </w:tr>
      <w:tr w:rsidR="00EB539B" w:rsidRPr="007143E7" w14:paraId="42E1A880" w14:textId="77777777" w:rsidTr="00282FD8">
        <w:tc>
          <w:tcPr>
            <w:tcW w:w="1412" w:type="dxa"/>
          </w:tcPr>
          <w:p w14:paraId="5CAD45EF" w14:textId="77777777" w:rsidR="00EB539B" w:rsidRPr="007143E7" w:rsidRDefault="00EB539B" w:rsidP="00EB539B">
            <w:pPr>
              <w:rPr>
                <w:rFonts w:cs="Arial"/>
              </w:rPr>
            </w:pPr>
            <w:r w:rsidRPr="007143E7">
              <w:rPr>
                <w:rFonts w:cs="Arial"/>
              </w:rPr>
              <w:t>19</w:t>
            </w:r>
          </w:p>
        </w:tc>
        <w:tc>
          <w:tcPr>
            <w:tcW w:w="4834" w:type="dxa"/>
          </w:tcPr>
          <w:p w14:paraId="7E60D450" w14:textId="77777777" w:rsidR="00EB539B" w:rsidRPr="007143E7" w:rsidRDefault="00EB539B" w:rsidP="00EB539B">
            <w:pPr>
              <w:rPr>
                <w:rFonts w:cs="Arial"/>
              </w:rPr>
            </w:pPr>
            <w:r w:rsidRPr="007143E7">
              <w:rPr>
                <w:rFonts w:cs="Arial"/>
              </w:rPr>
              <w:t>Commitment to diversity, customer excellence and equal opportunities in service delivery.</w:t>
            </w:r>
          </w:p>
        </w:tc>
        <w:tc>
          <w:tcPr>
            <w:tcW w:w="1540" w:type="dxa"/>
          </w:tcPr>
          <w:p w14:paraId="63BDEFE1" w14:textId="77777777" w:rsidR="00EB539B" w:rsidRPr="007143E7" w:rsidRDefault="00EB539B" w:rsidP="00EB539B">
            <w:pPr>
              <w:rPr>
                <w:rFonts w:cs="Arial"/>
              </w:rPr>
            </w:pPr>
            <w:r w:rsidRPr="007143E7">
              <w:rPr>
                <w:rFonts w:cs="Arial"/>
              </w:rPr>
              <w:t>E</w:t>
            </w:r>
          </w:p>
        </w:tc>
        <w:tc>
          <w:tcPr>
            <w:tcW w:w="1293" w:type="dxa"/>
          </w:tcPr>
          <w:p w14:paraId="08A87D75" w14:textId="77777777" w:rsidR="00EB539B" w:rsidRPr="007143E7" w:rsidRDefault="00EB539B" w:rsidP="00EB539B">
            <w:pPr>
              <w:rPr>
                <w:rFonts w:cs="Arial"/>
              </w:rPr>
            </w:pPr>
            <w:r w:rsidRPr="007143E7">
              <w:rPr>
                <w:rFonts w:cs="Arial"/>
              </w:rPr>
              <w:t>Interview</w:t>
            </w:r>
          </w:p>
        </w:tc>
      </w:tr>
      <w:tr w:rsidR="00EB539B" w:rsidRPr="007143E7" w14:paraId="25CA4DFB" w14:textId="77777777" w:rsidTr="00282FD8">
        <w:tc>
          <w:tcPr>
            <w:tcW w:w="1412" w:type="dxa"/>
          </w:tcPr>
          <w:p w14:paraId="660A1CC6" w14:textId="77777777" w:rsidR="00EB539B" w:rsidRPr="007143E7" w:rsidRDefault="00EB539B" w:rsidP="00EB539B">
            <w:pPr>
              <w:rPr>
                <w:rFonts w:cs="Arial"/>
              </w:rPr>
            </w:pPr>
            <w:r w:rsidRPr="007143E7">
              <w:rPr>
                <w:rFonts w:cs="Arial"/>
              </w:rPr>
              <w:t>20</w:t>
            </w:r>
          </w:p>
        </w:tc>
        <w:tc>
          <w:tcPr>
            <w:tcW w:w="4834" w:type="dxa"/>
          </w:tcPr>
          <w:p w14:paraId="2CFED5D0" w14:textId="77777777" w:rsidR="00EB539B" w:rsidRPr="007143E7" w:rsidRDefault="00EB539B" w:rsidP="00EB539B">
            <w:pPr>
              <w:rPr>
                <w:rFonts w:cs="Arial"/>
              </w:rPr>
            </w:pPr>
            <w:r w:rsidRPr="007143E7">
              <w:rPr>
                <w:rFonts w:cs="Arial"/>
              </w:rPr>
              <w:t>Able to work flexibly – including unsocial hours on occasion (evenings and weekends) - order to meet the needs of the job</w:t>
            </w:r>
          </w:p>
        </w:tc>
        <w:tc>
          <w:tcPr>
            <w:tcW w:w="1540" w:type="dxa"/>
          </w:tcPr>
          <w:p w14:paraId="475D4608" w14:textId="77777777" w:rsidR="00EB539B" w:rsidRPr="007143E7" w:rsidRDefault="00EB539B" w:rsidP="00EB539B">
            <w:pPr>
              <w:rPr>
                <w:rFonts w:cs="Arial"/>
              </w:rPr>
            </w:pPr>
            <w:r w:rsidRPr="007143E7">
              <w:rPr>
                <w:rFonts w:cs="Arial"/>
              </w:rPr>
              <w:t>E</w:t>
            </w:r>
          </w:p>
        </w:tc>
        <w:tc>
          <w:tcPr>
            <w:tcW w:w="1293" w:type="dxa"/>
          </w:tcPr>
          <w:p w14:paraId="605486F5" w14:textId="77777777" w:rsidR="00EB539B" w:rsidRPr="007143E7" w:rsidRDefault="00EB539B" w:rsidP="00EB539B">
            <w:pPr>
              <w:rPr>
                <w:rFonts w:cs="Arial"/>
              </w:rPr>
            </w:pPr>
            <w:r w:rsidRPr="007143E7">
              <w:rPr>
                <w:rFonts w:cs="Arial"/>
              </w:rPr>
              <w:t>Interview</w:t>
            </w:r>
          </w:p>
        </w:tc>
      </w:tr>
      <w:tr w:rsidR="00EB539B" w:rsidRPr="007143E7" w14:paraId="0F454DD2" w14:textId="77777777" w:rsidTr="00282FD8">
        <w:tc>
          <w:tcPr>
            <w:tcW w:w="1412" w:type="dxa"/>
          </w:tcPr>
          <w:p w14:paraId="5D1E5C04" w14:textId="77777777" w:rsidR="00EB539B" w:rsidRPr="007143E7" w:rsidRDefault="00EB539B" w:rsidP="00EB539B">
            <w:pPr>
              <w:rPr>
                <w:rFonts w:cs="Arial"/>
              </w:rPr>
            </w:pPr>
            <w:r w:rsidRPr="007143E7">
              <w:rPr>
                <w:rFonts w:cs="Arial"/>
              </w:rPr>
              <w:t>21</w:t>
            </w:r>
          </w:p>
        </w:tc>
        <w:tc>
          <w:tcPr>
            <w:tcW w:w="4834" w:type="dxa"/>
          </w:tcPr>
          <w:p w14:paraId="70BCEA61" w14:textId="77777777" w:rsidR="00EB539B" w:rsidRPr="007143E7" w:rsidRDefault="00EB539B" w:rsidP="00EB539B">
            <w:pPr>
              <w:rPr>
                <w:rFonts w:cs="Arial"/>
              </w:rPr>
            </w:pPr>
            <w:r w:rsidRPr="007143E7">
              <w:rPr>
                <w:rFonts w:cs="Arial"/>
              </w:rPr>
              <w:t>Self-motivating, creative and energetic attitude to fulfilling a professional role</w:t>
            </w:r>
          </w:p>
        </w:tc>
        <w:tc>
          <w:tcPr>
            <w:tcW w:w="1540" w:type="dxa"/>
          </w:tcPr>
          <w:p w14:paraId="1A787EC8" w14:textId="77777777" w:rsidR="00EB539B" w:rsidRPr="007143E7" w:rsidRDefault="00EB539B" w:rsidP="00EB539B">
            <w:pPr>
              <w:rPr>
                <w:rFonts w:cs="Arial"/>
              </w:rPr>
            </w:pPr>
            <w:r w:rsidRPr="007143E7">
              <w:rPr>
                <w:rFonts w:cs="Arial"/>
              </w:rPr>
              <w:t>E</w:t>
            </w:r>
          </w:p>
        </w:tc>
        <w:tc>
          <w:tcPr>
            <w:tcW w:w="1293" w:type="dxa"/>
          </w:tcPr>
          <w:p w14:paraId="1BA475BB" w14:textId="77777777" w:rsidR="00EB539B" w:rsidRPr="007143E7" w:rsidRDefault="00EB539B" w:rsidP="00EB539B">
            <w:pPr>
              <w:rPr>
                <w:rFonts w:cs="Arial"/>
              </w:rPr>
            </w:pPr>
            <w:r w:rsidRPr="007143E7">
              <w:rPr>
                <w:rFonts w:cs="Arial"/>
              </w:rPr>
              <w:t>Interview</w:t>
            </w:r>
          </w:p>
        </w:tc>
      </w:tr>
      <w:tr w:rsidR="00EB539B" w:rsidRPr="007143E7" w14:paraId="732BD4FA" w14:textId="77777777" w:rsidTr="00282FD8">
        <w:tc>
          <w:tcPr>
            <w:tcW w:w="1412" w:type="dxa"/>
          </w:tcPr>
          <w:p w14:paraId="70C71E51" w14:textId="77777777" w:rsidR="00EB539B" w:rsidRPr="007143E7" w:rsidRDefault="00EB539B" w:rsidP="00EB539B">
            <w:pPr>
              <w:rPr>
                <w:rFonts w:cs="Arial"/>
              </w:rPr>
            </w:pPr>
            <w:r w:rsidRPr="007143E7">
              <w:rPr>
                <w:rFonts w:cs="Arial"/>
              </w:rPr>
              <w:t>22</w:t>
            </w:r>
          </w:p>
        </w:tc>
        <w:tc>
          <w:tcPr>
            <w:tcW w:w="4834" w:type="dxa"/>
          </w:tcPr>
          <w:p w14:paraId="21E31000" w14:textId="77777777" w:rsidR="00EB539B" w:rsidRPr="007143E7" w:rsidRDefault="00EB539B" w:rsidP="00EB539B">
            <w:pPr>
              <w:rPr>
                <w:rFonts w:cs="Arial"/>
              </w:rPr>
            </w:pPr>
            <w:r w:rsidRPr="007143E7">
              <w:rPr>
                <w:rFonts w:cs="Arial"/>
              </w:rPr>
              <w:t xml:space="preserve">The ability and willingness to travel within Salford. </w:t>
            </w:r>
          </w:p>
        </w:tc>
        <w:tc>
          <w:tcPr>
            <w:tcW w:w="1540" w:type="dxa"/>
          </w:tcPr>
          <w:p w14:paraId="1EE98C2B" w14:textId="77777777" w:rsidR="00EB539B" w:rsidRPr="007143E7" w:rsidRDefault="00EB539B" w:rsidP="00EB539B">
            <w:pPr>
              <w:rPr>
                <w:rFonts w:cs="Arial"/>
              </w:rPr>
            </w:pPr>
            <w:r w:rsidRPr="007143E7">
              <w:rPr>
                <w:rFonts w:cs="Arial"/>
              </w:rPr>
              <w:t>E</w:t>
            </w:r>
          </w:p>
        </w:tc>
        <w:tc>
          <w:tcPr>
            <w:tcW w:w="1293" w:type="dxa"/>
          </w:tcPr>
          <w:p w14:paraId="00B321FF" w14:textId="77777777" w:rsidR="00EB539B" w:rsidRPr="007143E7" w:rsidRDefault="00EB539B" w:rsidP="00EB539B">
            <w:pPr>
              <w:rPr>
                <w:rFonts w:cs="Arial"/>
              </w:rPr>
            </w:pPr>
            <w:r w:rsidRPr="007143E7">
              <w:rPr>
                <w:rFonts w:cs="Arial"/>
              </w:rPr>
              <w:t>Interview</w:t>
            </w:r>
          </w:p>
        </w:tc>
      </w:tr>
      <w:tr w:rsidR="00415B04" w:rsidRPr="007143E7" w14:paraId="020BFF88" w14:textId="77777777" w:rsidTr="00282FD8">
        <w:tc>
          <w:tcPr>
            <w:tcW w:w="1412" w:type="dxa"/>
          </w:tcPr>
          <w:p w14:paraId="501FA913" w14:textId="0F39EBFD" w:rsidR="00415B04" w:rsidRPr="00F727ED" w:rsidRDefault="00415B04" w:rsidP="00EB539B">
            <w:pPr>
              <w:rPr>
                <w:rFonts w:cs="Arial"/>
              </w:rPr>
            </w:pPr>
            <w:r w:rsidRPr="00F727ED">
              <w:rPr>
                <w:rFonts w:cs="Arial"/>
              </w:rPr>
              <w:t xml:space="preserve">23 </w:t>
            </w:r>
          </w:p>
        </w:tc>
        <w:tc>
          <w:tcPr>
            <w:tcW w:w="4834" w:type="dxa"/>
          </w:tcPr>
          <w:p w14:paraId="69A62873" w14:textId="7A137943" w:rsidR="00415B04" w:rsidRPr="00F727ED" w:rsidRDefault="00415B04" w:rsidP="00EB539B">
            <w:pPr>
              <w:rPr>
                <w:rFonts w:cs="Arial"/>
              </w:rPr>
            </w:pPr>
            <w:r w:rsidRPr="00F727ED">
              <w:t>Holds a Level 3 qualification or an equivalent standard of education</w:t>
            </w:r>
          </w:p>
        </w:tc>
        <w:tc>
          <w:tcPr>
            <w:tcW w:w="1540" w:type="dxa"/>
          </w:tcPr>
          <w:p w14:paraId="266AA8DC" w14:textId="059C871B" w:rsidR="00415B04" w:rsidRPr="00F727ED" w:rsidRDefault="00415B04" w:rsidP="00EB539B">
            <w:pPr>
              <w:rPr>
                <w:rFonts w:cs="Arial"/>
              </w:rPr>
            </w:pPr>
            <w:r w:rsidRPr="00F727ED">
              <w:rPr>
                <w:rFonts w:cs="Arial"/>
              </w:rPr>
              <w:t xml:space="preserve">E </w:t>
            </w:r>
          </w:p>
        </w:tc>
        <w:tc>
          <w:tcPr>
            <w:tcW w:w="1293" w:type="dxa"/>
          </w:tcPr>
          <w:p w14:paraId="549657F5" w14:textId="77777777" w:rsidR="00415B04" w:rsidRPr="00F727ED" w:rsidRDefault="00415B04" w:rsidP="00EB539B">
            <w:pPr>
              <w:rPr>
                <w:rFonts w:cs="Arial"/>
              </w:rPr>
            </w:pPr>
            <w:r w:rsidRPr="00F727ED">
              <w:rPr>
                <w:rFonts w:cs="Arial"/>
              </w:rPr>
              <w:t xml:space="preserve">Application </w:t>
            </w:r>
          </w:p>
          <w:p w14:paraId="64DCB4AB" w14:textId="281A242B" w:rsidR="00415B04" w:rsidRPr="00F727ED" w:rsidRDefault="00415B04" w:rsidP="00EB539B">
            <w:pPr>
              <w:rPr>
                <w:rFonts w:cs="Arial"/>
              </w:rPr>
            </w:pPr>
            <w:r w:rsidRPr="00F727ED">
              <w:rPr>
                <w:rFonts w:cs="Arial"/>
              </w:rPr>
              <w:t xml:space="preserve">Interview </w:t>
            </w:r>
          </w:p>
        </w:tc>
      </w:tr>
    </w:tbl>
    <w:p w14:paraId="73967481" w14:textId="77777777" w:rsidR="00EB539B" w:rsidRPr="007143E7" w:rsidRDefault="00EB539B" w:rsidP="00EB539B">
      <w:pPr>
        <w:rPr>
          <w:rFonts w:cs="Arial"/>
          <w:b/>
        </w:rPr>
      </w:pPr>
    </w:p>
    <w:p w14:paraId="6E005DA4" w14:textId="77777777" w:rsidR="00EB539B" w:rsidRPr="007143E7" w:rsidRDefault="00EB539B" w:rsidP="00EB539B">
      <w:pPr>
        <w:rPr>
          <w:rFonts w:cs="Arial"/>
        </w:rPr>
      </w:pPr>
    </w:p>
    <w:p w14:paraId="1F154242" w14:textId="77777777" w:rsidR="00EB539B" w:rsidRPr="007143E7" w:rsidRDefault="00EB539B" w:rsidP="00EB539B">
      <w:pPr>
        <w:rPr>
          <w:rFonts w:cs="Arial"/>
          <w:b/>
        </w:rPr>
      </w:pPr>
      <w:r w:rsidRPr="007143E7">
        <w:rPr>
          <w:rFonts w:cs="Arial"/>
          <w:b/>
        </w:rPr>
        <w:t>Eligibility to Work in the UK</w:t>
      </w:r>
    </w:p>
    <w:p w14:paraId="0D9BA430" w14:textId="77777777" w:rsidR="00EB539B" w:rsidRPr="007143E7" w:rsidRDefault="00EB539B" w:rsidP="00EB539B">
      <w:pPr>
        <w:rPr>
          <w:rFonts w:cs="Arial"/>
        </w:rPr>
      </w:pPr>
      <w:r w:rsidRPr="007143E7">
        <w:rPr>
          <w:rFonts w:cs="Arial"/>
        </w:rPr>
        <w:t>LCA complies fully with the guidance issued by UK and Visa Immigration to ensure the prevention of illegal working in the UK.</w:t>
      </w:r>
    </w:p>
    <w:p w14:paraId="26F6807C" w14:textId="0EBF7E64" w:rsidR="008C2F20" w:rsidRDefault="00EB539B" w:rsidP="00EB539B">
      <w:pPr>
        <w:rPr>
          <w:rFonts w:cs="Arial"/>
        </w:rPr>
      </w:pPr>
      <w:r w:rsidRPr="007143E7">
        <w:rPr>
          <w:rFonts w:cs="Arial"/>
        </w:rPr>
        <w:t>All job applicants are required to demonstrate their entitlement to work in the UK by providing one or more of the documents specified by UKVI before taking up post.</w:t>
      </w:r>
    </w:p>
    <w:p w14:paraId="6287CC8F" w14:textId="52BA9BA8" w:rsidR="00EB539B" w:rsidRPr="007143E7" w:rsidRDefault="00EB539B" w:rsidP="00EB539B">
      <w:pPr>
        <w:rPr>
          <w:rFonts w:cs="Arial"/>
        </w:rPr>
      </w:pPr>
    </w:p>
    <w:sectPr w:rsidR="00EB539B" w:rsidRPr="007143E7" w:rsidSect="008C2F20">
      <w:headerReference w:type="first" r:id="rId12"/>
      <w:footerReference w:type="first" r:id="rId13"/>
      <w:pgSz w:w="11906" w:h="16838" w:code="9"/>
      <w:pgMar w:top="737" w:right="1474" w:bottom="737" w:left="1304" w:header="252"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DFF82" w14:textId="77777777" w:rsidR="00DA3DAE" w:rsidRDefault="00DA3DAE">
      <w:r>
        <w:separator/>
      </w:r>
    </w:p>
  </w:endnote>
  <w:endnote w:type="continuationSeparator" w:id="0">
    <w:p w14:paraId="35984D73" w14:textId="77777777" w:rsidR="00DA3DAE" w:rsidRDefault="00DA3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Albertus Medium">
    <w:altName w:val="Eras Medium ITC"/>
    <w:panose1 w:val="00000000000000000000"/>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F8CC0" w14:textId="27CCE9AF" w:rsidR="00E55618" w:rsidRDefault="008C2F20">
    <w:pPr>
      <w:pStyle w:val="Footer"/>
    </w:pPr>
    <w:r>
      <w:rPr>
        <w:noProof/>
      </w:rPr>
      <mc:AlternateContent>
        <mc:Choice Requires="wpg">
          <w:drawing>
            <wp:anchor distT="0" distB="0" distL="114300" distR="114300" simplePos="0" relativeHeight="251658752" behindDoc="1" locked="0" layoutInCell="1" allowOverlap="1" wp14:anchorId="07FA1F47" wp14:editId="670E39D1">
              <wp:simplePos x="0" y="0"/>
              <wp:positionH relativeFrom="column">
                <wp:posOffset>190500</wp:posOffset>
              </wp:positionH>
              <wp:positionV relativeFrom="paragraph">
                <wp:posOffset>-60325</wp:posOffset>
              </wp:positionV>
              <wp:extent cx="5546725" cy="685800"/>
              <wp:effectExtent l="0" t="0" r="0" b="3175"/>
              <wp:wrapNone/>
              <wp:docPr id="2025921264"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46725" cy="685800"/>
                        <a:chOff x="1604" y="15356"/>
                        <a:chExt cx="8735" cy="1080"/>
                      </a:xfrm>
                    </wpg:grpSpPr>
                    <pic:pic xmlns:pic="http://schemas.openxmlformats.org/drawingml/2006/picture">
                      <pic:nvPicPr>
                        <pic:cNvPr id="1090065388"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856" y="15356"/>
                          <a:ext cx="7483" cy="10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26883827" name="Picture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604" y="15470"/>
                          <a:ext cx="1155" cy="9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C456CF5" id="Group 36" o:spid="_x0000_s1026" style="position:absolute;margin-left:15pt;margin-top:-4.75pt;width:436.75pt;height:54pt;z-index:-251657728" coordorigin="1604,15356" coordsize="8735,108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7+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left:2856;top:15356;width:7483;height:10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">
                <v:imagedata r:id="rId3" o:title=""/>
              </v:shape>
              <v:shape id="Picture 35" o:spid="_x0000_s1028" type="#_x0000_t75" style="position:absolute;left:1604;top:15470;width:1155;height:9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">
                <v:imagedata r:id="rId4" o:title=""/>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062F2" w14:textId="77777777" w:rsidR="00DA3DAE" w:rsidRDefault="00DA3DAE">
      <w:r>
        <w:separator/>
      </w:r>
    </w:p>
  </w:footnote>
  <w:footnote w:type="continuationSeparator" w:id="0">
    <w:p w14:paraId="6EB3BEA9" w14:textId="77777777" w:rsidR="00DA3DAE" w:rsidRDefault="00DA3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70096" w14:textId="5BD91453" w:rsidR="00E55618" w:rsidRDefault="008C2F20">
    <w:pPr>
      <w:pStyle w:val="Header"/>
    </w:pPr>
    <w:r>
      <w:rPr>
        <w:noProof/>
        <w:lang w:eastAsia="en-GB"/>
      </w:rPr>
      <mc:AlternateContent>
        <mc:Choice Requires="wps">
          <w:drawing>
            <wp:anchor distT="0" distB="0" distL="114300" distR="114300" simplePos="0" relativeHeight="251657728" behindDoc="0" locked="0" layoutInCell="1" allowOverlap="1" wp14:anchorId="5021C4FA" wp14:editId="7C4AC79F">
              <wp:simplePos x="0" y="0"/>
              <wp:positionH relativeFrom="column">
                <wp:posOffset>3562985</wp:posOffset>
              </wp:positionH>
              <wp:positionV relativeFrom="paragraph">
                <wp:posOffset>285115</wp:posOffset>
              </wp:positionV>
              <wp:extent cx="2682875" cy="1125855"/>
              <wp:effectExtent l="635" t="0" r="2540" b="0"/>
              <wp:wrapNone/>
              <wp:docPr id="120211552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2875" cy="1125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E9FD1" w14:textId="77777777" w:rsidR="00E55618" w:rsidRPr="000D76D1" w:rsidRDefault="00E55618" w:rsidP="00D24750">
                          <w:pPr>
                            <w:rPr>
                              <w:rFonts w:ascii="Berlin Sans FB Demi" w:hAnsi="Berlin Sans FB Demi"/>
                              <w:b/>
                              <w:sz w:val="20"/>
                              <w:szCs w:val="20"/>
                            </w:rPr>
                          </w:pPr>
                          <w:r w:rsidRPr="000D76D1">
                            <w:rPr>
                              <w:rFonts w:ascii="Berlin Sans FB Demi" w:hAnsi="Berlin Sans FB Demi"/>
                              <w:b/>
                              <w:sz w:val="20"/>
                              <w:szCs w:val="20"/>
                            </w:rPr>
                            <w:t>Langworthy Cornerstone Association Ltd</w:t>
                          </w:r>
                        </w:p>
                        <w:p w14:paraId="7795D12A" w14:textId="77777777" w:rsidR="00E55618" w:rsidRPr="000D76D1" w:rsidRDefault="00E55618" w:rsidP="00D24750">
                          <w:pPr>
                            <w:rPr>
                              <w:rFonts w:ascii="Berlin Sans FB Demi" w:hAnsi="Berlin Sans FB Demi"/>
                              <w:sz w:val="20"/>
                              <w:szCs w:val="20"/>
                            </w:rPr>
                          </w:pPr>
                          <w:r w:rsidRPr="000D76D1">
                            <w:rPr>
                              <w:rFonts w:ascii="Berlin Sans FB Demi" w:hAnsi="Berlin Sans FB Demi"/>
                              <w:sz w:val="20"/>
                              <w:szCs w:val="20"/>
                            </w:rPr>
                            <w:t>451, Liverpool Street</w:t>
                          </w:r>
                        </w:p>
                        <w:p w14:paraId="498639F5" w14:textId="77777777" w:rsidR="00E55618" w:rsidRPr="000D76D1" w:rsidRDefault="00E55618" w:rsidP="00D24750">
                          <w:pPr>
                            <w:rPr>
                              <w:rFonts w:ascii="Berlin Sans FB Demi" w:hAnsi="Berlin Sans FB Demi"/>
                              <w:sz w:val="20"/>
                              <w:szCs w:val="20"/>
                            </w:rPr>
                          </w:pPr>
                          <w:r w:rsidRPr="000D76D1">
                            <w:rPr>
                              <w:rFonts w:ascii="Berlin Sans FB Demi" w:hAnsi="Berlin Sans FB Demi"/>
                              <w:sz w:val="20"/>
                              <w:szCs w:val="20"/>
                            </w:rPr>
                            <w:t>Salford, M6 5QQ</w:t>
                          </w:r>
                        </w:p>
                        <w:p w14:paraId="3D6A5607" w14:textId="77777777" w:rsidR="00E55618" w:rsidRPr="000D76D1" w:rsidRDefault="00E55618" w:rsidP="00D24750">
                          <w:pPr>
                            <w:rPr>
                              <w:rFonts w:ascii="Berlin Sans FB Demi" w:hAnsi="Berlin Sans FB Demi"/>
                              <w:sz w:val="20"/>
                              <w:szCs w:val="20"/>
                            </w:rPr>
                          </w:pPr>
                          <w:r w:rsidRPr="000D76D1">
                            <w:rPr>
                              <w:rFonts w:ascii="Berlin Sans FB Demi" w:hAnsi="Berlin Sans FB Demi"/>
                              <w:sz w:val="20"/>
                              <w:szCs w:val="20"/>
                            </w:rPr>
                            <w:t>T: 0161-21</w:t>
                          </w:r>
                          <w:r>
                            <w:rPr>
                              <w:rFonts w:ascii="Berlin Sans FB Demi" w:hAnsi="Berlin Sans FB Demi"/>
                              <w:sz w:val="20"/>
                              <w:szCs w:val="20"/>
                            </w:rPr>
                            <w:t>3</w:t>
                          </w:r>
                          <w:r w:rsidRPr="000D76D1">
                            <w:rPr>
                              <w:rFonts w:ascii="Berlin Sans FB Demi" w:hAnsi="Berlin Sans FB Demi"/>
                              <w:sz w:val="20"/>
                              <w:szCs w:val="20"/>
                            </w:rPr>
                            <w:t>-</w:t>
                          </w:r>
                          <w:r>
                            <w:rPr>
                              <w:rFonts w:ascii="Berlin Sans FB Demi" w:hAnsi="Berlin Sans FB Demi"/>
                              <w:sz w:val="20"/>
                              <w:szCs w:val="20"/>
                            </w:rPr>
                            <w:t>1920</w:t>
                          </w:r>
                        </w:p>
                        <w:p w14:paraId="33732535" w14:textId="77777777" w:rsidR="00E55618" w:rsidRPr="00D54CFE" w:rsidRDefault="00E55618" w:rsidP="00D24750">
                          <w:pPr>
                            <w:rPr>
                              <w:rFonts w:ascii="Berlin Sans FB Demi" w:hAnsi="Berlin Sans FB Demi"/>
                              <w:sz w:val="20"/>
                              <w:szCs w:val="20"/>
                            </w:rPr>
                          </w:pPr>
                          <w:r w:rsidRPr="00D54CFE">
                            <w:rPr>
                              <w:rFonts w:ascii="Berlin Sans FB Demi" w:hAnsi="Berlin Sans FB Demi"/>
                              <w:sz w:val="20"/>
                              <w:szCs w:val="20"/>
                            </w:rPr>
                            <w:t>www.langworthycornerstone.co.uk</w:t>
                          </w:r>
                        </w:p>
                        <w:p w14:paraId="636733D9" w14:textId="77777777" w:rsidR="00E55618" w:rsidRPr="00D54CFE" w:rsidRDefault="00E55618" w:rsidP="00D24750">
                          <w:pPr>
                            <w:rPr>
                              <w:rFonts w:ascii="Berlin Sans FB Demi" w:hAnsi="Berlin Sans FB Demi"/>
                              <w:sz w:val="20"/>
                              <w:szCs w:val="20"/>
                            </w:rPr>
                          </w:pPr>
                          <w:r w:rsidRPr="00D54CFE">
                            <w:rPr>
                              <w:rFonts w:ascii="Berlin Sans FB Demi" w:hAnsi="Berlin Sans FB Demi"/>
                              <w:sz w:val="20"/>
                              <w:szCs w:val="20"/>
                            </w:rPr>
                            <w:t>reception@langworthycornerstone.co.uk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21C4FA" id="_x0000_t202" coordsize="21600,21600" o:spt="202" path="m,l,21600r21600,l21600,xe">
              <v:stroke joinstyle="miter"/>
              <v:path gradientshapeok="t" o:connecttype="rect"/>
            </v:shapetype>
            <v:shape id="Text Box 29" o:spid="_x0000_s1026" type="#_x0000_t202" style="position:absolute;margin-left:280.55pt;margin-top:22.45pt;width:211.25pt;height:88.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" filled="f" stroked="f">
              <v:textbox>
                <w:txbxContent>
                  <w:p w14:paraId="218E9FD1" w14:textId="77777777" w:rsidR="00E55618" w:rsidRPr="000D76D1" w:rsidRDefault="00E55618" w:rsidP="00D24750">
                    <w:pPr>
                      <w:rPr>
                        <w:rFonts w:ascii="Berlin Sans FB Demi" w:hAnsi="Berlin Sans FB Demi"/>
                        <w:b/>
                        <w:sz w:val="20"/>
                        <w:szCs w:val="20"/>
                      </w:rPr>
                    </w:pPr>
                    <w:r w:rsidRPr="000D76D1">
                      <w:rPr>
                        <w:rFonts w:ascii="Berlin Sans FB Demi" w:hAnsi="Berlin Sans FB Demi"/>
                        <w:b/>
                        <w:sz w:val="20"/>
                        <w:szCs w:val="20"/>
                      </w:rPr>
                      <w:t>Langworthy Cornerstone Association Ltd</w:t>
                    </w:r>
                  </w:p>
                  <w:p w14:paraId="7795D12A" w14:textId="77777777" w:rsidR="00E55618" w:rsidRPr="000D76D1" w:rsidRDefault="00E55618" w:rsidP="00D24750">
                    <w:pPr>
                      <w:rPr>
                        <w:rFonts w:ascii="Berlin Sans FB Demi" w:hAnsi="Berlin Sans FB Demi"/>
                        <w:sz w:val="20"/>
                        <w:szCs w:val="20"/>
                      </w:rPr>
                    </w:pPr>
                    <w:r w:rsidRPr="000D76D1">
                      <w:rPr>
                        <w:rFonts w:ascii="Berlin Sans FB Demi" w:hAnsi="Berlin Sans FB Demi"/>
                        <w:sz w:val="20"/>
                        <w:szCs w:val="20"/>
                      </w:rPr>
                      <w:t>451, Liverpool Street</w:t>
                    </w:r>
                  </w:p>
                  <w:p w14:paraId="498639F5" w14:textId="77777777" w:rsidR="00E55618" w:rsidRPr="000D76D1" w:rsidRDefault="00E55618" w:rsidP="00D24750">
                    <w:pPr>
                      <w:rPr>
                        <w:rFonts w:ascii="Berlin Sans FB Demi" w:hAnsi="Berlin Sans FB Demi"/>
                        <w:sz w:val="20"/>
                        <w:szCs w:val="20"/>
                      </w:rPr>
                    </w:pPr>
                    <w:r w:rsidRPr="000D76D1">
                      <w:rPr>
                        <w:rFonts w:ascii="Berlin Sans FB Demi" w:hAnsi="Berlin Sans FB Demi"/>
                        <w:sz w:val="20"/>
                        <w:szCs w:val="20"/>
                      </w:rPr>
                      <w:t>Salford, M6 5QQ</w:t>
                    </w:r>
                  </w:p>
                  <w:p w14:paraId="3D6A5607" w14:textId="77777777" w:rsidR="00E55618" w:rsidRPr="000D76D1" w:rsidRDefault="00E55618" w:rsidP="00D24750">
                    <w:pPr>
                      <w:rPr>
                        <w:rFonts w:ascii="Berlin Sans FB Demi" w:hAnsi="Berlin Sans FB Demi"/>
                        <w:sz w:val="20"/>
                        <w:szCs w:val="20"/>
                      </w:rPr>
                    </w:pPr>
                    <w:r w:rsidRPr="000D76D1">
                      <w:rPr>
                        <w:rFonts w:ascii="Berlin Sans FB Demi" w:hAnsi="Berlin Sans FB Demi"/>
                        <w:sz w:val="20"/>
                        <w:szCs w:val="20"/>
                      </w:rPr>
                      <w:t>T: 0161-21</w:t>
                    </w:r>
                    <w:r>
                      <w:rPr>
                        <w:rFonts w:ascii="Berlin Sans FB Demi" w:hAnsi="Berlin Sans FB Demi"/>
                        <w:sz w:val="20"/>
                        <w:szCs w:val="20"/>
                      </w:rPr>
                      <w:t>3</w:t>
                    </w:r>
                    <w:r w:rsidRPr="000D76D1">
                      <w:rPr>
                        <w:rFonts w:ascii="Berlin Sans FB Demi" w:hAnsi="Berlin Sans FB Demi"/>
                        <w:sz w:val="20"/>
                        <w:szCs w:val="20"/>
                      </w:rPr>
                      <w:t>-</w:t>
                    </w:r>
                    <w:r>
                      <w:rPr>
                        <w:rFonts w:ascii="Berlin Sans FB Demi" w:hAnsi="Berlin Sans FB Demi"/>
                        <w:sz w:val="20"/>
                        <w:szCs w:val="20"/>
                      </w:rPr>
                      <w:t>1920</w:t>
                    </w:r>
                  </w:p>
                  <w:p w14:paraId="33732535" w14:textId="77777777" w:rsidR="00E55618" w:rsidRPr="00D54CFE" w:rsidRDefault="00E55618" w:rsidP="00D24750">
                    <w:pPr>
                      <w:rPr>
                        <w:rFonts w:ascii="Berlin Sans FB Demi" w:hAnsi="Berlin Sans FB Demi"/>
                        <w:sz w:val="20"/>
                        <w:szCs w:val="20"/>
                      </w:rPr>
                    </w:pPr>
                    <w:r w:rsidRPr="00D54CFE">
                      <w:rPr>
                        <w:rFonts w:ascii="Berlin Sans FB Demi" w:hAnsi="Berlin Sans FB Demi"/>
                        <w:sz w:val="20"/>
                        <w:szCs w:val="20"/>
                      </w:rPr>
                      <w:t>www.langworthycornerstone.co.uk</w:t>
                    </w:r>
                  </w:p>
                  <w:p w14:paraId="636733D9" w14:textId="77777777" w:rsidR="00E55618" w:rsidRPr="00D54CFE" w:rsidRDefault="00E55618" w:rsidP="00D24750">
                    <w:pPr>
                      <w:rPr>
                        <w:rFonts w:ascii="Berlin Sans FB Demi" w:hAnsi="Berlin Sans FB Demi"/>
                        <w:sz w:val="20"/>
                        <w:szCs w:val="20"/>
                      </w:rPr>
                    </w:pPr>
                    <w:r w:rsidRPr="00D54CFE">
                      <w:rPr>
                        <w:rFonts w:ascii="Berlin Sans FB Demi" w:hAnsi="Berlin Sans FB Demi"/>
                        <w:sz w:val="20"/>
                        <w:szCs w:val="20"/>
                      </w:rPr>
                      <w:t>reception@langworthycornerstone.co.uk</w:t>
                    </w:r>
                  </w:p>
                </w:txbxContent>
              </v:textbox>
            </v:shape>
          </w:pict>
        </mc:Fallback>
      </mc:AlternateContent>
    </w:r>
  </w:p>
  <w:p w14:paraId="120E559C" w14:textId="14EE76F4" w:rsidR="00E55618" w:rsidRDefault="008C2F20">
    <w:pPr>
      <w:pStyle w:val="Header"/>
    </w:pPr>
    <w:r>
      <w:rPr>
        <w:noProof/>
      </w:rPr>
      <w:drawing>
        <wp:inline distT="0" distB="0" distL="0" distR="0" wp14:anchorId="496110D2" wp14:editId="2B05B49B">
          <wp:extent cx="2316480" cy="571500"/>
          <wp:effectExtent l="0" t="0" r="0" b="0"/>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648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86AB0"/>
    <w:multiLevelType w:val="hybridMultilevel"/>
    <w:tmpl w:val="0CD23B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D45D3D"/>
    <w:multiLevelType w:val="hybridMultilevel"/>
    <w:tmpl w:val="8E3290AE"/>
    <w:lvl w:ilvl="0" w:tplc="0374C7C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8B60C7"/>
    <w:multiLevelType w:val="hybridMultilevel"/>
    <w:tmpl w:val="DE002D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6870AA"/>
    <w:multiLevelType w:val="hybridMultilevel"/>
    <w:tmpl w:val="EEAE1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361929"/>
    <w:multiLevelType w:val="multilevel"/>
    <w:tmpl w:val="E9BED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3A65E5"/>
    <w:multiLevelType w:val="multilevel"/>
    <w:tmpl w:val="8104D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E65265"/>
    <w:multiLevelType w:val="hybridMultilevel"/>
    <w:tmpl w:val="43AC735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97647A4"/>
    <w:multiLevelType w:val="hybridMultilevel"/>
    <w:tmpl w:val="625263A8"/>
    <w:lvl w:ilvl="0" w:tplc="A59003C6">
      <w:start w:val="1"/>
      <w:numFmt w:val="upperLetter"/>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995689B"/>
    <w:multiLevelType w:val="multilevel"/>
    <w:tmpl w:val="B8309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3B207E"/>
    <w:multiLevelType w:val="hybridMultilevel"/>
    <w:tmpl w:val="897A868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CD46FAC"/>
    <w:multiLevelType w:val="multilevel"/>
    <w:tmpl w:val="D4DEC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CA79E0"/>
    <w:multiLevelType w:val="hybridMultilevel"/>
    <w:tmpl w:val="F6AE26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7416F4"/>
    <w:multiLevelType w:val="hybridMultilevel"/>
    <w:tmpl w:val="9C8AF7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7E682D"/>
    <w:multiLevelType w:val="multilevel"/>
    <w:tmpl w:val="318AD218"/>
    <w:lvl w:ilvl="0">
      <w:start w:val="1"/>
      <w:numFmt w:val="decimal"/>
      <w:lvlText w:val="%1."/>
      <w:lvlJc w:val="left"/>
      <w:pPr>
        <w:tabs>
          <w:tab w:val="num" w:pos="530"/>
        </w:tabs>
        <w:ind w:left="284" w:hanging="114"/>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5E24D65"/>
    <w:multiLevelType w:val="hybridMultilevel"/>
    <w:tmpl w:val="A8FEAA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F77518"/>
    <w:multiLevelType w:val="multilevel"/>
    <w:tmpl w:val="BF48A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437C9E"/>
    <w:multiLevelType w:val="multilevel"/>
    <w:tmpl w:val="2F789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5829EB"/>
    <w:multiLevelType w:val="multilevel"/>
    <w:tmpl w:val="B422E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8059FE"/>
    <w:multiLevelType w:val="hybridMultilevel"/>
    <w:tmpl w:val="76E21FD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F685CC6"/>
    <w:multiLevelType w:val="multilevel"/>
    <w:tmpl w:val="A0D80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AC5FE5"/>
    <w:multiLevelType w:val="hybridMultilevel"/>
    <w:tmpl w:val="4FF28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EC0253"/>
    <w:multiLevelType w:val="hybridMultilevel"/>
    <w:tmpl w:val="58FE80C6"/>
    <w:lvl w:ilvl="0" w:tplc="0409000F">
      <w:start w:val="1"/>
      <w:numFmt w:val="decimal"/>
      <w:lvlText w:val="%1."/>
      <w:lvlJc w:val="left"/>
      <w:pPr>
        <w:tabs>
          <w:tab w:val="num" w:pos="720"/>
        </w:tabs>
        <w:ind w:left="720" w:hanging="360"/>
      </w:pPr>
    </w:lvl>
    <w:lvl w:ilvl="1" w:tplc="C33416B8">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5937884"/>
    <w:multiLevelType w:val="hybridMultilevel"/>
    <w:tmpl w:val="57247442"/>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5DA287C"/>
    <w:multiLevelType w:val="multilevel"/>
    <w:tmpl w:val="A5EE4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5466E8"/>
    <w:multiLevelType w:val="hybridMultilevel"/>
    <w:tmpl w:val="541AE4C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5D70DBD"/>
    <w:multiLevelType w:val="hybridMultilevel"/>
    <w:tmpl w:val="7E227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6E63212"/>
    <w:multiLevelType w:val="hybridMultilevel"/>
    <w:tmpl w:val="4D6A447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7BA638B"/>
    <w:multiLevelType w:val="hybridMultilevel"/>
    <w:tmpl w:val="22CEA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E154BA6"/>
    <w:multiLevelType w:val="multilevel"/>
    <w:tmpl w:val="AB683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880D0E"/>
    <w:multiLevelType w:val="hybridMultilevel"/>
    <w:tmpl w:val="1AC8E9F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F302A22"/>
    <w:multiLevelType w:val="hybridMultilevel"/>
    <w:tmpl w:val="2ED0582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87858844">
    <w:abstractNumId w:val="21"/>
  </w:num>
  <w:num w:numId="2" w16cid:durableId="311522893">
    <w:abstractNumId w:val="6"/>
  </w:num>
  <w:num w:numId="3" w16cid:durableId="692923175">
    <w:abstractNumId w:val="30"/>
  </w:num>
  <w:num w:numId="4" w16cid:durableId="1090589152">
    <w:abstractNumId w:val="24"/>
  </w:num>
  <w:num w:numId="5" w16cid:durableId="1935740690">
    <w:abstractNumId w:val="22"/>
  </w:num>
  <w:num w:numId="6" w16cid:durableId="1640306503">
    <w:abstractNumId w:val="13"/>
  </w:num>
  <w:num w:numId="7" w16cid:durableId="700284192">
    <w:abstractNumId w:val="26"/>
  </w:num>
  <w:num w:numId="8" w16cid:durableId="77099783">
    <w:abstractNumId w:val="29"/>
  </w:num>
  <w:num w:numId="9" w16cid:durableId="841045402">
    <w:abstractNumId w:val="9"/>
  </w:num>
  <w:num w:numId="10" w16cid:durableId="995765283">
    <w:abstractNumId w:val="2"/>
  </w:num>
  <w:num w:numId="11" w16cid:durableId="85271839">
    <w:abstractNumId w:val="27"/>
  </w:num>
  <w:num w:numId="12" w16cid:durableId="1233930910">
    <w:abstractNumId w:val="0"/>
  </w:num>
  <w:num w:numId="13" w16cid:durableId="1366325290">
    <w:abstractNumId w:val="25"/>
  </w:num>
  <w:num w:numId="14" w16cid:durableId="650405831">
    <w:abstractNumId w:val="1"/>
  </w:num>
  <w:num w:numId="15" w16cid:durableId="98304512">
    <w:abstractNumId w:val="14"/>
  </w:num>
  <w:num w:numId="16" w16cid:durableId="1806198070">
    <w:abstractNumId w:val="7"/>
  </w:num>
  <w:num w:numId="17" w16cid:durableId="76637989">
    <w:abstractNumId w:val="12"/>
  </w:num>
  <w:num w:numId="18" w16cid:durableId="1391735292">
    <w:abstractNumId w:val="11"/>
  </w:num>
  <w:num w:numId="19" w16cid:durableId="1484810019">
    <w:abstractNumId w:val="18"/>
  </w:num>
  <w:num w:numId="20" w16cid:durableId="1704286494">
    <w:abstractNumId w:val="3"/>
  </w:num>
  <w:num w:numId="21" w16cid:durableId="334649298">
    <w:abstractNumId w:val="20"/>
  </w:num>
  <w:num w:numId="22" w16cid:durableId="1844278684">
    <w:abstractNumId w:val="8"/>
  </w:num>
  <w:num w:numId="23" w16cid:durableId="971984361">
    <w:abstractNumId w:val="4"/>
  </w:num>
  <w:num w:numId="24" w16cid:durableId="776293738">
    <w:abstractNumId w:val="23"/>
  </w:num>
  <w:num w:numId="25" w16cid:durableId="589897557">
    <w:abstractNumId w:val="28"/>
  </w:num>
  <w:num w:numId="26" w16cid:durableId="616721385">
    <w:abstractNumId w:val="16"/>
  </w:num>
  <w:num w:numId="27" w16cid:durableId="653140048">
    <w:abstractNumId w:val="17"/>
  </w:num>
  <w:num w:numId="28" w16cid:durableId="1221556519">
    <w:abstractNumId w:val="19"/>
  </w:num>
  <w:num w:numId="29" w16cid:durableId="652366584">
    <w:abstractNumId w:val="5"/>
  </w:num>
  <w:num w:numId="30" w16cid:durableId="1244679670">
    <w:abstractNumId w:val="10"/>
  </w:num>
  <w:num w:numId="31" w16cid:durableId="657998165">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ev Fletcher">
    <w15:presenceInfo w15:providerId="AD" w15:userId="S::bev.fletcher@langworthycornerstone.co.uk::343bf327-291d-4bf6-b4cd-71d6045a5c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21"/>
    <w:rsid w:val="00026BF0"/>
    <w:rsid w:val="00035FAF"/>
    <w:rsid w:val="00067C6D"/>
    <w:rsid w:val="00073067"/>
    <w:rsid w:val="00087212"/>
    <w:rsid w:val="000A19AC"/>
    <w:rsid w:val="000B1CBB"/>
    <w:rsid w:val="001003E2"/>
    <w:rsid w:val="00141043"/>
    <w:rsid w:val="001D04F2"/>
    <w:rsid w:val="001D2CA6"/>
    <w:rsid w:val="001D752A"/>
    <w:rsid w:val="001E6683"/>
    <w:rsid w:val="001F686B"/>
    <w:rsid w:val="0022206E"/>
    <w:rsid w:val="002228A7"/>
    <w:rsid w:val="00253EA0"/>
    <w:rsid w:val="00277B89"/>
    <w:rsid w:val="00282FD8"/>
    <w:rsid w:val="002B61A7"/>
    <w:rsid w:val="002E4F92"/>
    <w:rsid w:val="002E663E"/>
    <w:rsid w:val="002F32AB"/>
    <w:rsid w:val="002F45DA"/>
    <w:rsid w:val="0031467E"/>
    <w:rsid w:val="003167D7"/>
    <w:rsid w:val="00322E66"/>
    <w:rsid w:val="0039298A"/>
    <w:rsid w:val="00401BAD"/>
    <w:rsid w:val="00415B04"/>
    <w:rsid w:val="004278B8"/>
    <w:rsid w:val="00481EB6"/>
    <w:rsid w:val="004A5F0C"/>
    <w:rsid w:val="004B0EB1"/>
    <w:rsid w:val="004C6930"/>
    <w:rsid w:val="004E12DC"/>
    <w:rsid w:val="00510327"/>
    <w:rsid w:val="00561688"/>
    <w:rsid w:val="005A2EA5"/>
    <w:rsid w:val="005A37E4"/>
    <w:rsid w:val="005C1CFD"/>
    <w:rsid w:val="005C4CAB"/>
    <w:rsid w:val="005E596B"/>
    <w:rsid w:val="005F0D34"/>
    <w:rsid w:val="0064131C"/>
    <w:rsid w:val="0064364D"/>
    <w:rsid w:val="006603FD"/>
    <w:rsid w:val="00661954"/>
    <w:rsid w:val="00670F06"/>
    <w:rsid w:val="006B1ABD"/>
    <w:rsid w:val="006C197C"/>
    <w:rsid w:val="006F62E9"/>
    <w:rsid w:val="00703ADB"/>
    <w:rsid w:val="007143E7"/>
    <w:rsid w:val="0071731B"/>
    <w:rsid w:val="00733355"/>
    <w:rsid w:val="00736596"/>
    <w:rsid w:val="007563D3"/>
    <w:rsid w:val="00762591"/>
    <w:rsid w:val="007940B8"/>
    <w:rsid w:val="007A02FB"/>
    <w:rsid w:val="007E570B"/>
    <w:rsid w:val="008227FB"/>
    <w:rsid w:val="00851767"/>
    <w:rsid w:val="00883AAE"/>
    <w:rsid w:val="00891A25"/>
    <w:rsid w:val="008A6A67"/>
    <w:rsid w:val="008C2F20"/>
    <w:rsid w:val="008F395C"/>
    <w:rsid w:val="00912021"/>
    <w:rsid w:val="009152C3"/>
    <w:rsid w:val="00956B88"/>
    <w:rsid w:val="009917A4"/>
    <w:rsid w:val="009B787F"/>
    <w:rsid w:val="009C6215"/>
    <w:rsid w:val="00A108A6"/>
    <w:rsid w:val="00A17A0F"/>
    <w:rsid w:val="00A200AD"/>
    <w:rsid w:val="00A22758"/>
    <w:rsid w:val="00A72189"/>
    <w:rsid w:val="00AA64AC"/>
    <w:rsid w:val="00AC1245"/>
    <w:rsid w:val="00AC1D41"/>
    <w:rsid w:val="00AC5F8C"/>
    <w:rsid w:val="00B570ED"/>
    <w:rsid w:val="00BF3C1E"/>
    <w:rsid w:val="00C2669A"/>
    <w:rsid w:val="00C37CE8"/>
    <w:rsid w:val="00C5311B"/>
    <w:rsid w:val="00C53B24"/>
    <w:rsid w:val="00C918A8"/>
    <w:rsid w:val="00CA1195"/>
    <w:rsid w:val="00CB3D16"/>
    <w:rsid w:val="00CC439B"/>
    <w:rsid w:val="00CF7317"/>
    <w:rsid w:val="00D1252D"/>
    <w:rsid w:val="00D24750"/>
    <w:rsid w:val="00D364B0"/>
    <w:rsid w:val="00D3683B"/>
    <w:rsid w:val="00D43602"/>
    <w:rsid w:val="00D4368C"/>
    <w:rsid w:val="00D51FAC"/>
    <w:rsid w:val="00DA3DAE"/>
    <w:rsid w:val="00DA56E1"/>
    <w:rsid w:val="00DD2B57"/>
    <w:rsid w:val="00DF0B87"/>
    <w:rsid w:val="00E014D8"/>
    <w:rsid w:val="00E12355"/>
    <w:rsid w:val="00E55618"/>
    <w:rsid w:val="00E85E6A"/>
    <w:rsid w:val="00EA7064"/>
    <w:rsid w:val="00EB2A6D"/>
    <w:rsid w:val="00EB2DE8"/>
    <w:rsid w:val="00EB539B"/>
    <w:rsid w:val="00F020C2"/>
    <w:rsid w:val="00F05CAA"/>
    <w:rsid w:val="00F21578"/>
    <w:rsid w:val="00F22460"/>
    <w:rsid w:val="00F727ED"/>
    <w:rsid w:val="00F94CE8"/>
    <w:rsid w:val="00FB7CE6"/>
    <w:rsid w:val="00FB7D61"/>
    <w:rsid w:val="00FC2EDC"/>
    <w:rsid w:val="00FE28D2"/>
    <w:rsid w:val="00FE45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48D59A"/>
  <w15:chartTrackingRefBased/>
  <w15:docId w15:val="{6684CB8F-4FEC-4A89-8746-A29369BDC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szCs w:val="24"/>
      <w:lang w:eastAsia="en-US"/>
    </w:rPr>
  </w:style>
  <w:style w:type="paragraph" w:styleId="Heading1">
    <w:name w:val="heading 1"/>
    <w:basedOn w:val="Normal"/>
    <w:next w:val="Normal"/>
    <w:link w:val="Heading1Char"/>
    <w:uiPriority w:val="9"/>
    <w:qFormat/>
    <w:pPr>
      <w:keepNext/>
      <w:jc w:val="center"/>
      <w:outlineLvl w:val="0"/>
    </w:pPr>
    <w:rPr>
      <w:b/>
      <w:bCs/>
      <w:sz w:val="26"/>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basedOn w:val="Normal"/>
    <w:next w:val="Normal"/>
    <w:qFormat/>
    <w:pPr>
      <w:keepNext/>
      <w:ind w:firstLine="360"/>
      <w:outlineLvl w:val="2"/>
    </w:pPr>
    <w:rPr>
      <w:b/>
      <w:bCs/>
      <w:sz w:val="24"/>
    </w:rPr>
  </w:style>
  <w:style w:type="paragraph" w:styleId="Heading4">
    <w:name w:val="heading 4"/>
    <w:basedOn w:val="Normal"/>
    <w:next w:val="Normal"/>
    <w:qFormat/>
    <w:pPr>
      <w:keepNext/>
      <w:ind w:left="170"/>
      <w:outlineLvl w:val="3"/>
    </w:pPr>
    <w:rPr>
      <w:b/>
      <w:bCs/>
      <w:sz w:val="24"/>
    </w:rPr>
  </w:style>
  <w:style w:type="paragraph" w:styleId="Heading5">
    <w:name w:val="heading 5"/>
    <w:basedOn w:val="Normal"/>
    <w:next w:val="Normal"/>
    <w:qFormat/>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lang w:val="x-none"/>
    </w:rPr>
  </w:style>
  <w:style w:type="paragraph" w:styleId="Footer">
    <w:name w:val="footer"/>
    <w:basedOn w:val="Normal"/>
    <w:link w:val="FooterChar"/>
    <w:uiPriority w:val="99"/>
    <w:pPr>
      <w:tabs>
        <w:tab w:val="center" w:pos="4153"/>
        <w:tab w:val="right" w:pos="8306"/>
      </w:tabs>
    </w:pPr>
    <w:rPr>
      <w:lang w:val="x-none"/>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BodyTextIndent">
    <w:name w:val="Body Text Indent"/>
    <w:basedOn w:val="Normal"/>
    <w:pPr>
      <w:ind w:left="360"/>
    </w:pPr>
    <w:rPr>
      <w:sz w:val="24"/>
    </w:rPr>
  </w:style>
  <w:style w:type="paragraph" w:styleId="BodyTextIndent2">
    <w:name w:val="Body Text Indent 2"/>
    <w:basedOn w:val="Normal"/>
    <w:pPr>
      <w:ind w:left="360"/>
    </w:pPr>
  </w:style>
  <w:style w:type="paragraph" w:styleId="BalloonText">
    <w:name w:val="Balloon Text"/>
    <w:basedOn w:val="Normal"/>
    <w:link w:val="BalloonTextChar"/>
    <w:rsid w:val="0039298A"/>
    <w:rPr>
      <w:rFonts w:ascii="Tahoma" w:hAnsi="Tahoma"/>
      <w:sz w:val="16"/>
      <w:szCs w:val="16"/>
      <w:lang w:val="x-none"/>
    </w:rPr>
  </w:style>
  <w:style w:type="character" w:customStyle="1" w:styleId="BalloonTextChar">
    <w:name w:val="Balloon Text Char"/>
    <w:link w:val="BalloonText"/>
    <w:rsid w:val="0039298A"/>
    <w:rPr>
      <w:rFonts w:ascii="Tahoma" w:hAnsi="Tahoma" w:cs="Tahoma"/>
      <w:sz w:val="16"/>
      <w:szCs w:val="16"/>
      <w:lang w:eastAsia="en-US"/>
    </w:rPr>
  </w:style>
  <w:style w:type="character" w:customStyle="1" w:styleId="HeaderChar">
    <w:name w:val="Header Char"/>
    <w:link w:val="Header"/>
    <w:uiPriority w:val="99"/>
    <w:rsid w:val="001003E2"/>
    <w:rPr>
      <w:rFonts w:ascii="Arial" w:hAnsi="Arial"/>
      <w:sz w:val="22"/>
      <w:szCs w:val="24"/>
      <w:lang w:eastAsia="en-US"/>
    </w:rPr>
  </w:style>
  <w:style w:type="character" w:customStyle="1" w:styleId="FooterChar">
    <w:name w:val="Footer Char"/>
    <w:link w:val="Footer"/>
    <w:uiPriority w:val="99"/>
    <w:rsid w:val="00401BAD"/>
    <w:rPr>
      <w:rFonts w:ascii="Arial" w:hAnsi="Arial"/>
      <w:sz w:val="22"/>
      <w:szCs w:val="24"/>
      <w:lang w:eastAsia="en-US"/>
    </w:rPr>
  </w:style>
  <w:style w:type="character" w:styleId="Hyperlink">
    <w:name w:val="Hyperlink"/>
    <w:rsid w:val="00AC5F8C"/>
    <w:rPr>
      <w:color w:val="0000FF"/>
      <w:u w:val="single"/>
    </w:rPr>
  </w:style>
  <w:style w:type="paragraph" w:styleId="ListParagraph">
    <w:name w:val="List Paragraph"/>
    <w:basedOn w:val="Normal"/>
    <w:uiPriority w:val="34"/>
    <w:qFormat/>
    <w:rsid w:val="00AC5F8C"/>
    <w:pPr>
      <w:spacing w:after="160" w:line="259" w:lineRule="auto"/>
      <w:ind w:left="720"/>
      <w:contextualSpacing/>
    </w:pPr>
    <w:rPr>
      <w:rFonts w:ascii="Calibri" w:eastAsia="Calibri" w:hAnsi="Calibri"/>
      <w:szCs w:val="22"/>
    </w:rPr>
  </w:style>
  <w:style w:type="character" w:styleId="FollowedHyperlink">
    <w:name w:val="FollowedHyperlink"/>
    <w:rsid w:val="00661954"/>
    <w:rPr>
      <w:color w:val="800080"/>
      <w:u w:val="single"/>
    </w:rPr>
  </w:style>
  <w:style w:type="paragraph" w:styleId="Title">
    <w:name w:val="Title"/>
    <w:basedOn w:val="Normal"/>
    <w:link w:val="TitleChar"/>
    <w:uiPriority w:val="10"/>
    <w:qFormat/>
    <w:rsid w:val="00956B88"/>
    <w:pPr>
      <w:spacing w:before="100" w:beforeAutospacing="1" w:after="100" w:afterAutospacing="1"/>
    </w:pPr>
    <w:rPr>
      <w:rFonts w:ascii="Times New Roman" w:hAnsi="Times New Roman"/>
      <w:sz w:val="24"/>
      <w:lang w:eastAsia="en-GB"/>
    </w:rPr>
  </w:style>
  <w:style w:type="character" w:customStyle="1" w:styleId="TitleChar">
    <w:name w:val="Title Char"/>
    <w:link w:val="Title"/>
    <w:uiPriority w:val="10"/>
    <w:rsid w:val="00956B88"/>
    <w:rPr>
      <w:sz w:val="24"/>
      <w:szCs w:val="24"/>
    </w:rPr>
  </w:style>
  <w:style w:type="character" w:customStyle="1" w:styleId="Heading1Char">
    <w:name w:val="Heading 1 Char"/>
    <w:link w:val="Heading1"/>
    <w:uiPriority w:val="9"/>
    <w:rsid w:val="00956B88"/>
    <w:rPr>
      <w:rFonts w:ascii="Arial" w:hAnsi="Arial"/>
      <w:b/>
      <w:bCs/>
      <w:sz w:val="26"/>
      <w:szCs w:val="24"/>
      <w:lang w:eastAsia="en-US"/>
    </w:rPr>
  </w:style>
  <w:style w:type="character" w:customStyle="1" w:styleId="Heading2Char">
    <w:name w:val="Heading 2 Char"/>
    <w:link w:val="Heading2"/>
    <w:uiPriority w:val="9"/>
    <w:rsid w:val="00956B88"/>
    <w:rPr>
      <w:rFonts w:ascii="Arial" w:hAnsi="Arial" w:cs="Arial"/>
      <w:b/>
      <w:bCs/>
      <w:i/>
      <w:iCs/>
      <w:sz w:val="28"/>
      <w:szCs w:val="28"/>
      <w:lang w:eastAsia="en-US"/>
    </w:rPr>
  </w:style>
  <w:style w:type="character" w:styleId="UnresolvedMention">
    <w:name w:val="Unresolved Mention"/>
    <w:uiPriority w:val="99"/>
    <w:semiHidden/>
    <w:unhideWhenUsed/>
    <w:rsid w:val="00956B88"/>
    <w:rPr>
      <w:color w:val="605E5C"/>
      <w:shd w:val="clear" w:color="auto" w:fill="E1DFDD"/>
    </w:rPr>
  </w:style>
  <w:style w:type="paragraph" w:styleId="Revision">
    <w:name w:val="Revision"/>
    <w:hidden/>
    <w:uiPriority w:val="99"/>
    <w:semiHidden/>
    <w:rsid w:val="001D2CA6"/>
    <w:rPr>
      <w:rFonts w:ascii="Arial" w:hAnsi="Arial"/>
      <w:sz w:val="22"/>
      <w:szCs w:val="24"/>
      <w:lang w:eastAsia="en-US"/>
    </w:rPr>
  </w:style>
  <w:style w:type="character" w:styleId="CommentReference">
    <w:name w:val="annotation reference"/>
    <w:basedOn w:val="DefaultParagraphFont"/>
    <w:rsid w:val="001D2CA6"/>
    <w:rPr>
      <w:sz w:val="16"/>
      <w:szCs w:val="16"/>
    </w:rPr>
  </w:style>
  <w:style w:type="paragraph" w:styleId="CommentText">
    <w:name w:val="annotation text"/>
    <w:basedOn w:val="Normal"/>
    <w:link w:val="CommentTextChar"/>
    <w:rsid w:val="001D2CA6"/>
    <w:rPr>
      <w:sz w:val="20"/>
      <w:szCs w:val="20"/>
    </w:rPr>
  </w:style>
  <w:style w:type="character" w:customStyle="1" w:styleId="CommentTextChar">
    <w:name w:val="Comment Text Char"/>
    <w:basedOn w:val="DefaultParagraphFont"/>
    <w:link w:val="CommentText"/>
    <w:rsid w:val="001D2CA6"/>
    <w:rPr>
      <w:rFonts w:ascii="Arial" w:hAnsi="Arial"/>
      <w:lang w:eastAsia="en-US"/>
    </w:rPr>
  </w:style>
  <w:style w:type="paragraph" w:styleId="CommentSubject">
    <w:name w:val="annotation subject"/>
    <w:basedOn w:val="CommentText"/>
    <w:next w:val="CommentText"/>
    <w:link w:val="CommentSubjectChar"/>
    <w:rsid w:val="001D2CA6"/>
    <w:rPr>
      <w:b/>
      <w:bCs/>
    </w:rPr>
  </w:style>
  <w:style w:type="character" w:customStyle="1" w:styleId="CommentSubjectChar">
    <w:name w:val="Comment Subject Char"/>
    <w:basedOn w:val="CommentTextChar"/>
    <w:link w:val="CommentSubject"/>
    <w:rsid w:val="001D2CA6"/>
    <w:rPr>
      <w:rFonts w:ascii="Arial" w:hAnsi="Arial"/>
      <w:b/>
      <w:bCs/>
      <w:lang w:eastAsia="en-US"/>
    </w:rPr>
  </w:style>
  <w:style w:type="paragraph" w:styleId="PlainText">
    <w:name w:val="Plain Text"/>
    <w:basedOn w:val="Normal"/>
    <w:link w:val="PlainTextChar"/>
    <w:uiPriority w:val="99"/>
    <w:unhideWhenUsed/>
    <w:rsid w:val="00F727ED"/>
    <w:rPr>
      <w:rFonts w:ascii="Calibri" w:hAnsi="Calibri"/>
      <w:kern w:val="2"/>
      <w:szCs w:val="21"/>
    </w:rPr>
  </w:style>
  <w:style w:type="character" w:customStyle="1" w:styleId="PlainTextChar">
    <w:name w:val="Plain Text Char"/>
    <w:basedOn w:val="DefaultParagraphFont"/>
    <w:link w:val="PlainText"/>
    <w:uiPriority w:val="99"/>
    <w:rsid w:val="00F727ED"/>
    <w:rPr>
      <w:rFonts w:ascii="Calibri" w:hAnsi="Calibri"/>
      <w:kern w:val="2"/>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ren.dyson@langworthycornerstone.co.u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lfordcvs.co.uk/wellbeing-matters"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tinyurl.com/cxafbch" TargetMode="External"/><Relationship Id="rId4" Type="http://schemas.openxmlformats.org/officeDocument/2006/relationships/settings" Target="settings.xml"/><Relationship Id="rId9" Type="http://schemas.openxmlformats.org/officeDocument/2006/relationships/hyperlink" Target="https://langworthycornerstone.co.uk/"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179A7-D55A-4B3C-82EA-98A285DB4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2246</Words>
  <Characters>12804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Attn:</vt:lpstr>
    </vt:vector>
  </TitlesOfParts>
  <Company>Salford Primary Care Trust</Company>
  <LinksUpToDate>false</LinksUpToDate>
  <CharactersWithSpaces>15020</CharactersWithSpaces>
  <SharedDoc>false</SharedDoc>
  <HLinks>
    <vt:vector size="18" baseType="variant">
      <vt:variant>
        <vt:i4>3014776</vt:i4>
      </vt:variant>
      <vt:variant>
        <vt:i4>6</vt:i4>
      </vt:variant>
      <vt:variant>
        <vt:i4>0</vt:i4>
      </vt:variant>
      <vt:variant>
        <vt:i4>5</vt:i4>
      </vt:variant>
      <vt:variant>
        <vt:lpwstr>http://tinyurl.com/cxafbch</vt:lpwstr>
      </vt:variant>
      <vt:variant>
        <vt:lpwstr/>
      </vt:variant>
      <vt:variant>
        <vt:i4>458756</vt:i4>
      </vt:variant>
      <vt:variant>
        <vt:i4>3</vt:i4>
      </vt:variant>
      <vt:variant>
        <vt:i4>0</vt:i4>
      </vt:variant>
      <vt:variant>
        <vt:i4>5</vt:i4>
      </vt:variant>
      <vt:variant>
        <vt:lpwstr>https://langworthycornerstone.co.uk/</vt:lpwstr>
      </vt:variant>
      <vt:variant>
        <vt:lpwstr/>
      </vt:variant>
      <vt:variant>
        <vt:i4>2621455</vt:i4>
      </vt:variant>
      <vt:variant>
        <vt:i4>0</vt:i4>
      </vt:variant>
      <vt:variant>
        <vt:i4>0</vt:i4>
      </vt:variant>
      <vt:variant>
        <vt:i4>5</vt:i4>
      </vt:variant>
      <vt:variant>
        <vt:lpwstr>mailto:karen.dyson@langworthycornerstone.co.uk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Attn:</dc:title>
  <dc:subject/>
  <dc:creator>dmorgan</dc:creator>
  <cp:keywords/>
  <cp:lastModifiedBy>Oyinlola Shogbesan</cp:lastModifiedBy>
  <cp:revision>2</cp:revision>
  <cp:lastPrinted>2014-07-30T15:44:00Z</cp:lastPrinted>
  <dcterms:created xsi:type="dcterms:W3CDTF">2026-01-14T11:07:00Z</dcterms:created>
  <dcterms:modified xsi:type="dcterms:W3CDTF">2026-01-14T11:07:00Z</dcterms:modified>
</cp:coreProperties>
</file>